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07"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346"/>
        <w:gridCol w:w="4961"/>
      </w:tblGrid>
      <w:tr w:rsidR="001430BF" w:rsidRPr="00493FB1" w14:paraId="777B4750" w14:textId="77777777" w:rsidTr="001430BF">
        <w:tc>
          <w:tcPr>
            <w:tcW w:w="5346" w:type="dxa"/>
          </w:tcPr>
          <w:p w14:paraId="758A9600" w14:textId="77777777" w:rsidR="001430BF" w:rsidRPr="00493FB1" w:rsidRDefault="001430BF" w:rsidP="00817E95">
            <w:pPr>
              <w:ind w:firstLine="567"/>
              <w:jc w:val="center"/>
              <w:rPr>
                <w:b/>
                <w:bCs/>
                <w:sz w:val="18"/>
                <w:szCs w:val="18"/>
                <w:lang w:val="kk-KZ"/>
              </w:rPr>
            </w:pPr>
            <w:r w:rsidRPr="00493FB1">
              <w:rPr>
                <w:b/>
                <w:bCs/>
                <w:sz w:val="18"/>
                <w:szCs w:val="18"/>
              </w:rPr>
              <w:t>М</w:t>
            </w:r>
            <w:r w:rsidRPr="00493FB1">
              <w:rPr>
                <w:b/>
                <w:bCs/>
                <w:sz w:val="18"/>
                <w:szCs w:val="18"/>
                <w:lang w:val="kk-KZ"/>
              </w:rPr>
              <w:t>ІНДЕТТІ ЭКОЛОГИЯЛЫҚ САҚТАНДЫРУ</w:t>
            </w:r>
          </w:p>
          <w:p w14:paraId="60A9798E" w14:textId="77777777" w:rsidR="001430BF" w:rsidRPr="00493FB1" w:rsidRDefault="001430BF" w:rsidP="00817E95">
            <w:pPr>
              <w:ind w:firstLine="567"/>
              <w:jc w:val="center"/>
              <w:rPr>
                <w:b/>
                <w:bCs/>
                <w:sz w:val="18"/>
                <w:szCs w:val="18"/>
                <w:lang w:val="kk-KZ"/>
              </w:rPr>
            </w:pPr>
            <w:r w:rsidRPr="00493FB1">
              <w:rPr>
                <w:b/>
                <w:bCs/>
                <w:sz w:val="18"/>
                <w:szCs w:val="18"/>
                <w:lang w:val="kk-KZ"/>
              </w:rPr>
              <w:t xml:space="preserve">ШАРТЫ </w:t>
            </w:r>
            <w:r w:rsidR="00383744" w:rsidRPr="00493FB1">
              <w:rPr>
                <w:b/>
                <w:bCs/>
                <w:sz w:val="18"/>
                <w:szCs w:val="18"/>
              </w:rPr>
              <w:t>(ҚОРШАҒАН  ОРТАНЫҢ ЛАСТАНУЫ БОЙЫНША)</w:t>
            </w:r>
          </w:p>
          <w:p w14:paraId="60A92AA7" w14:textId="77777777" w:rsidR="00383744" w:rsidRPr="00493FB1" w:rsidRDefault="00383744" w:rsidP="00817E95">
            <w:pPr>
              <w:ind w:firstLine="567"/>
              <w:jc w:val="center"/>
              <w:rPr>
                <w:b/>
                <w:bCs/>
                <w:sz w:val="18"/>
                <w:szCs w:val="18"/>
                <w:lang w:val="kk-KZ"/>
              </w:rPr>
            </w:pPr>
          </w:p>
          <w:p w14:paraId="54D6425A" w14:textId="77777777" w:rsidR="001430BF" w:rsidRPr="00493FB1" w:rsidRDefault="001430BF" w:rsidP="00817E95">
            <w:pPr>
              <w:ind w:firstLine="567"/>
              <w:jc w:val="center"/>
              <w:rPr>
                <w:b/>
                <w:bCs/>
                <w:sz w:val="18"/>
                <w:szCs w:val="18"/>
                <w:lang w:val="kk-KZ"/>
              </w:rPr>
            </w:pPr>
            <w:r w:rsidRPr="00493FB1">
              <w:rPr>
                <w:b/>
                <w:bCs/>
                <w:sz w:val="18"/>
                <w:szCs w:val="18"/>
                <w:lang w:val="kk-KZ"/>
              </w:rPr>
              <w:t xml:space="preserve">ОЭС Серия№ </w:t>
            </w:r>
          </w:p>
          <w:p w14:paraId="3ABC4FF0" w14:textId="77777777" w:rsidR="001430BF" w:rsidRPr="00493FB1" w:rsidRDefault="001430BF" w:rsidP="00817E95">
            <w:pPr>
              <w:ind w:firstLine="567"/>
              <w:jc w:val="center"/>
              <w:rPr>
                <w:b/>
                <w:bCs/>
                <w:sz w:val="18"/>
                <w:szCs w:val="18"/>
                <w:lang w:val="kk-KZ"/>
              </w:rPr>
            </w:pPr>
          </w:p>
          <w:p w14:paraId="65536A79" w14:textId="77777777" w:rsidR="001430BF" w:rsidRPr="00493FB1" w:rsidRDefault="001430BF" w:rsidP="00817E95">
            <w:pPr>
              <w:jc w:val="both"/>
              <w:rPr>
                <w:b/>
                <w:bCs/>
                <w:sz w:val="18"/>
                <w:szCs w:val="18"/>
                <w:lang w:val="kk-KZ"/>
              </w:rPr>
            </w:pPr>
          </w:p>
          <w:p w14:paraId="4C289E51" w14:textId="77777777" w:rsidR="00EE6773" w:rsidRPr="00493FB1" w:rsidRDefault="001430BF" w:rsidP="00EE6773">
            <w:pPr>
              <w:jc w:val="both"/>
              <w:rPr>
                <w:sz w:val="18"/>
                <w:szCs w:val="18"/>
                <w:lang w:val="kk-KZ"/>
              </w:rPr>
            </w:pPr>
            <w:r w:rsidRPr="00493FB1">
              <w:rPr>
                <w:b/>
                <w:bCs/>
                <w:sz w:val="18"/>
                <w:szCs w:val="18"/>
                <w:lang w:val="kk-KZ"/>
              </w:rPr>
              <w:t>_________________қ.       жасалған күні:</w:t>
            </w:r>
            <w:r w:rsidR="00EE6773" w:rsidRPr="00493FB1">
              <w:rPr>
                <w:b/>
                <w:bCs/>
                <w:sz w:val="18"/>
                <w:szCs w:val="18"/>
                <w:lang w:val="kk-KZ"/>
              </w:rPr>
              <w:t xml:space="preserve">                 </w:t>
            </w:r>
            <w:r w:rsidR="00EE6773" w:rsidRPr="00493FB1">
              <w:rPr>
                <w:sz w:val="18"/>
                <w:szCs w:val="18"/>
                <w:lang w:val="kk-KZ"/>
              </w:rPr>
              <w:t xml:space="preserve"> 20___ж. </w:t>
            </w:r>
          </w:p>
          <w:p w14:paraId="4D4E54A7" w14:textId="77777777" w:rsidR="001430BF" w:rsidRPr="00493FB1" w:rsidRDefault="001430BF" w:rsidP="00817E95">
            <w:pPr>
              <w:jc w:val="both"/>
              <w:rPr>
                <w:sz w:val="18"/>
                <w:szCs w:val="18"/>
                <w:lang w:val="kk-KZ"/>
              </w:rPr>
            </w:pPr>
          </w:p>
          <w:p w14:paraId="51127298" w14:textId="77777777" w:rsidR="001430BF" w:rsidRPr="00493FB1" w:rsidRDefault="001430BF" w:rsidP="00817E95">
            <w:pPr>
              <w:rPr>
                <w:sz w:val="18"/>
                <w:szCs w:val="18"/>
                <w:lang w:val="kk-KZ"/>
              </w:rPr>
            </w:pPr>
          </w:p>
          <w:p w14:paraId="4BC30896" w14:textId="77777777" w:rsidR="001430BF" w:rsidRPr="00493FB1" w:rsidRDefault="001430BF" w:rsidP="00817E95">
            <w:pPr>
              <w:jc w:val="both"/>
              <w:rPr>
                <w:sz w:val="18"/>
                <w:szCs w:val="18"/>
                <w:lang w:val="kk-KZ"/>
              </w:rPr>
            </w:pPr>
            <w:r w:rsidRPr="00493FB1">
              <w:rPr>
                <w:sz w:val="18"/>
                <w:szCs w:val="18"/>
                <w:lang w:val="kk-KZ"/>
              </w:rPr>
              <w:t xml:space="preserve"> (әрі қарай – «Сақтандырушы») </w:t>
            </w:r>
            <w:r w:rsidR="00EE6773" w:rsidRPr="00493FB1">
              <w:rPr>
                <w:sz w:val="18"/>
                <w:szCs w:val="18"/>
                <w:lang w:val="kk-KZ"/>
              </w:rPr>
              <w:t xml:space="preserve">және  «Петропавл Жылу Жүйелері» ЖШС (әріқарай – «Сақтанушы») атынан </w:t>
            </w:r>
            <w:r w:rsidR="008C6187">
              <w:rPr>
                <w:sz w:val="18"/>
                <w:szCs w:val="18"/>
                <w:lang w:val="kk-KZ"/>
              </w:rPr>
              <w:t xml:space="preserve">    </w:t>
            </w:r>
            <w:r w:rsidR="00EE6773" w:rsidRPr="00493FB1">
              <w:rPr>
                <w:sz w:val="18"/>
                <w:szCs w:val="18"/>
                <w:lang w:val="kk-KZ"/>
              </w:rPr>
              <w:t>бұйрықтың негізінде әрекет ететін, бас директор Калиничев А.В. тұлғасында,</w:t>
            </w:r>
            <w:r w:rsidRPr="00493FB1">
              <w:rPr>
                <w:sz w:val="18"/>
                <w:szCs w:val="18"/>
                <w:lang w:val="kk-KZ"/>
              </w:rPr>
              <w:t xml:space="preserve"> </w:t>
            </w:r>
            <w:r w:rsidR="00EE6773" w:rsidRPr="00493FB1">
              <w:rPr>
                <w:sz w:val="18"/>
                <w:szCs w:val="18"/>
                <w:lang w:val="kk-KZ"/>
              </w:rPr>
              <w:t xml:space="preserve"> </w:t>
            </w:r>
            <w:r w:rsidRPr="00493FB1">
              <w:rPr>
                <w:sz w:val="18"/>
                <w:szCs w:val="18"/>
                <w:lang w:val="kk-KZ"/>
              </w:rPr>
              <w:t xml:space="preserve">екінші тараптан, әрі қарай бірге "Тараптар", ал жеке-жеке "Тарап" </w:t>
            </w:r>
            <w:r w:rsidR="00E1125B" w:rsidRPr="00493FB1">
              <w:rPr>
                <w:sz w:val="18"/>
                <w:szCs w:val="18"/>
                <w:lang w:val="kk-KZ"/>
              </w:rPr>
              <w:t xml:space="preserve"> деп аталатындар  немесе жоғарыда көрсетілгендей, </w:t>
            </w:r>
            <w:r w:rsidRPr="00493FB1">
              <w:rPr>
                <w:sz w:val="18"/>
                <w:szCs w:val="18"/>
                <w:lang w:val="kk-KZ"/>
              </w:rPr>
              <w:t xml:space="preserve">Қазақстан Республикасының "Міндетті экологиялық сақтандыру туралы" Заңына сәйкес (әрі қарай - Заң) </w:t>
            </w:r>
            <w:r w:rsidR="00E1125B" w:rsidRPr="00493FB1">
              <w:rPr>
                <w:sz w:val="18"/>
                <w:szCs w:val="18"/>
                <w:lang w:val="kk-KZ"/>
              </w:rPr>
              <w:t xml:space="preserve"> төмендегілер туралы </w:t>
            </w:r>
            <w:r w:rsidRPr="00493FB1">
              <w:rPr>
                <w:sz w:val="18"/>
                <w:szCs w:val="18"/>
                <w:lang w:val="kk-KZ"/>
              </w:rPr>
              <w:t>осы міндетті экологиялық сақтандыру Шартын (әрі қарай - Шарт) жасады:</w:t>
            </w:r>
          </w:p>
          <w:p w14:paraId="142D3464" w14:textId="77777777" w:rsidR="001430BF" w:rsidRPr="00493FB1" w:rsidRDefault="001430BF" w:rsidP="00781B77">
            <w:pPr>
              <w:jc w:val="center"/>
              <w:rPr>
                <w:b/>
                <w:bCs/>
                <w:sz w:val="18"/>
                <w:szCs w:val="18"/>
                <w:lang w:val="kk-KZ"/>
              </w:rPr>
            </w:pPr>
          </w:p>
        </w:tc>
        <w:tc>
          <w:tcPr>
            <w:tcW w:w="4961" w:type="dxa"/>
          </w:tcPr>
          <w:p w14:paraId="253FA843" w14:textId="77777777" w:rsidR="001430BF" w:rsidRPr="00493FB1" w:rsidRDefault="001430BF" w:rsidP="00781B77">
            <w:pPr>
              <w:jc w:val="center"/>
              <w:rPr>
                <w:b/>
                <w:bCs/>
                <w:sz w:val="18"/>
                <w:szCs w:val="18"/>
              </w:rPr>
            </w:pPr>
            <w:r w:rsidRPr="00493FB1">
              <w:rPr>
                <w:b/>
                <w:bCs/>
                <w:sz w:val="18"/>
                <w:szCs w:val="18"/>
              </w:rPr>
              <w:t>ДОГОВОР</w:t>
            </w:r>
            <w:r w:rsidR="00383744" w:rsidRPr="00493FB1">
              <w:rPr>
                <w:b/>
                <w:bCs/>
                <w:sz w:val="18"/>
                <w:szCs w:val="18"/>
              </w:rPr>
              <w:t xml:space="preserve"> </w:t>
            </w:r>
            <w:r w:rsidRPr="00493FB1">
              <w:rPr>
                <w:b/>
                <w:bCs/>
                <w:sz w:val="18"/>
                <w:szCs w:val="18"/>
              </w:rPr>
              <w:t>ОБЯЗАТЕЛЬНОГО ЭКОЛОГИЧЕСКОГО СТРАХОВАНИЯ</w:t>
            </w:r>
            <w:r w:rsidR="00383744" w:rsidRPr="00493FB1">
              <w:rPr>
                <w:b/>
                <w:bCs/>
                <w:sz w:val="18"/>
                <w:szCs w:val="18"/>
              </w:rPr>
              <w:t xml:space="preserve"> (В ЧАСТИ ЗАГРЯЗНЕНИЯ ОКРУЖАЮЩЕЙ СРЕДЫ)</w:t>
            </w:r>
          </w:p>
          <w:p w14:paraId="1626D434" w14:textId="77777777" w:rsidR="00383744" w:rsidRPr="00493FB1" w:rsidRDefault="00383744" w:rsidP="00110EA8">
            <w:pPr>
              <w:ind w:firstLine="567"/>
              <w:jc w:val="center"/>
              <w:rPr>
                <w:b/>
                <w:bCs/>
                <w:sz w:val="18"/>
                <w:szCs w:val="18"/>
              </w:rPr>
            </w:pPr>
          </w:p>
          <w:p w14:paraId="6AA79BC4" w14:textId="77777777" w:rsidR="001430BF" w:rsidRPr="00493FB1" w:rsidRDefault="001430BF" w:rsidP="00110EA8">
            <w:pPr>
              <w:ind w:firstLine="567"/>
              <w:jc w:val="center"/>
              <w:rPr>
                <w:b/>
                <w:bCs/>
                <w:sz w:val="18"/>
                <w:szCs w:val="18"/>
              </w:rPr>
            </w:pPr>
            <w:r w:rsidRPr="00493FB1">
              <w:rPr>
                <w:b/>
                <w:bCs/>
                <w:sz w:val="18"/>
                <w:szCs w:val="18"/>
              </w:rPr>
              <w:t xml:space="preserve">Серии ОЭС№ </w:t>
            </w:r>
          </w:p>
          <w:p w14:paraId="3B0F95FB" w14:textId="77777777" w:rsidR="001430BF" w:rsidRPr="00493FB1" w:rsidRDefault="001430BF" w:rsidP="00110EA8">
            <w:pPr>
              <w:ind w:firstLine="567"/>
              <w:jc w:val="center"/>
              <w:rPr>
                <w:b/>
                <w:bCs/>
                <w:sz w:val="18"/>
                <w:szCs w:val="18"/>
              </w:rPr>
            </w:pPr>
          </w:p>
          <w:p w14:paraId="5FF9879D" w14:textId="77777777" w:rsidR="001430BF" w:rsidRPr="00493FB1" w:rsidRDefault="001430BF" w:rsidP="00110EA8">
            <w:pPr>
              <w:jc w:val="both"/>
              <w:rPr>
                <w:sz w:val="18"/>
                <w:szCs w:val="18"/>
              </w:rPr>
            </w:pPr>
            <w:r w:rsidRPr="00493FB1">
              <w:rPr>
                <w:sz w:val="18"/>
                <w:szCs w:val="18"/>
              </w:rPr>
              <w:t xml:space="preserve">г.______Дата заключения:________________20___г. </w:t>
            </w:r>
          </w:p>
          <w:p w14:paraId="02D46C2E" w14:textId="77777777" w:rsidR="001430BF" w:rsidRPr="00493FB1" w:rsidRDefault="001430BF" w:rsidP="00110EA8">
            <w:pPr>
              <w:jc w:val="both"/>
              <w:rPr>
                <w:b/>
                <w:bCs/>
                <w:sz w:val="18"/>
                <w:szCs w:val="18"/>
              </w:rPr>
            </w:pPr>
          </w:p>
          <w:p w14:paraId="2A46C188" w14:textId="77777777" w:rsidR="001430BF" w:rsidRPr="00493FB1" w:rsidRDefault="001430BF" w:rsidP="00493FB1">
            <w:pPr>
              <w:jc w:val="both"/>
              <w:rPr>
                <w:sz w:val="18"/>
                <w:szCs w:val="18"/>
              </w:rPr>
            </w:pPr>
            <w:r w:rsidRPr="00493FB1">
              <w:rPr>
                <w:sz w:val="18"/>
                <w:szCs w:val="18"/>
              </w:rPr>
              <w:t xml:space="preserve"> (д</w:t>
            </w:r>
            <w:r w:rsidR="0040576F" w:rsidRPr="00493FB1">
              <w:rPr>
                <w:sz w:val="18"/>
                <w:szCs w:val="18"/>
              </w:rPr>
              <w:t>алее – «Страховщик») в лице</w:t>
            </w:r>
            <w:r w:rsidR="00493FB1">
              <w:rPr>
                <w:sz w:val="18"/>
                <w:szCs w:val="18"/>
              </w:rPr>
              <w:t xml:space="preserve"> </w:t>
            </w:r>
            <w:r w:rsidRPr="00493FB1">
              <w:rPr>
                <w:sz w:val="18"/>
                <w:szCs w:val="18"/>
              </w:rPr>
              <w:t xml:space="preserve">, действующего на основании Устава, с одной стороны, и </w:t>
            </w:r>
            <w:r w:rsidR="0040576F" w:rsidRPr="00493FB1">
              <w:rPr>
                <w:sz w:val="18"/>
                <w:szCs w:val="18"/>
              </w:rPr>
              <w:t xml:space="preserve">ТОО «Петропавловские Тепловые Сети» </w:t>
            </w:r>
            <w:r w:rsidRPr="00493FB1">
              <w:rPr>
                <w:sz w:val="18"/>
                <w:szCs w:val="18"/>
              </w:rPr>
              <w:t>(далее – «Страхователь») в лице</w:t>
            </w:r>
            <w:r w:rsidR="0040576F" w:rsidRPr="00493FB1">
              <w:rPr>
                <w:sz w:val="18"/>
                <w:szCs w:val="18"/>
              </w:rPr>
              <w:t xml:space="preserve"> Генерального директора Калиничева А.В.</w:t>
            </w:r>
            <w:r w:rsidRPr="00493FB1">
              <w:rPr>
                <w:sz w:val="18"/>
                <w:szCs w:val="18"/>
              </w:rPr>
              <w:t xml:space="preserve">, действующего на основании </w:t>
            </w:r>
            <w:r w:rsidR="00493FB1">
              <w:rPr>
                <w:sz w:val="18"/>
                <w:szCs w:val="18"/>
              </w:rPr>
              <w:t>Устава</w:t>
            </w:r>
            <w:r w:rsidRPr="00493FB1">
              <w:rPr>
                <w:sz w:val="18"/>
                <w:szCs w:val="18"/>
              </w:rPr>
              <w:t>, с другой стороны, далее вместе именуемые – «Стороны», а по отдельности – «Сторона» или как указано выше, заключили в соответствии с Законом Республики Казахстан «Об обязательном экологическом страховании» (далее - Закон) настоящий Договор обязательного экологического страхования (далее – «Договор») о нижеследующем:</w:t>
            </w:r>
          </w:p>
        </w:tc>
      </w:tr>
      <w:tr w:rsidR="001430BF" w:rsidRPr="00493FB1" w14:paraId="41DEE3E5" w14:textId="77777777" w:rsidTr="001430BF">
        <w:trPr>
          <w:trHeight w:val="132"/>
        </w:trPr>
        <w:tc>
          <w:tcPr>
            <w:tcW w:w="5346" w:type="dxa"/>
          </w:tcPr>
          <w:p w14:paraId="4F6BAECA" w14:textId="77777777" w:rsidR="001430BF" w:rsidRPr="00493FB1" w:rsidRDefault="001430BF" w:rsidP="00023BCE">
            <w:pPr>
              <w:numPr>
                <w:ilvl w:val="3"/>
                <w:numId w:val="10"/>
              </w:numPr>
              <w:tabs>
                <w:tab w:val="clear" w:pos="2880"/>
                <w:tab w:val="num" w:pos="248"/>
              </w:tabs>
              <w:ind w:left="25" w:hanging="25"/>
              <w:jc w:val="center"/>
              <w:rPr>
                <w:b/>
                <w:bCs/>
                <w:sz w:val="18"/>
                <w:szCs w:val="18"/>
                <w:lang w:val="kk-KZ"/>
              </w:rPr>
            </w:pPr>
            <w:r w:rsidRPr="00493FB1">
              <w:rPr>
                <w:b/>
                <w:bCs/>
                <w:sz w:val="18"/>
                <w:szCs w:val="18"/>
                <w:lang w:val="kk-KZ"/>
              </w:rPr>
              <w:t>ЖАЛПЫ ЕРЕЖЕЛЕР</w:t>
            </w:r>
          </w:p>
          <w:p w14:paraId="711D566B" w14:textId="77777777" w:rsidR="001430BF" w:rsidRPr="00493FB1" w:rsidRDefault="001430BF" w:rsidP="00023BCE">
            <w:pPr>
              <w:numPr>
                <w:ilvl w:val="1"/>
                <w:numId w:val="13"/>
              </w:numPr>
              <w:ind w:left="34" w:hanging="34"/>
              <w:jc w:val="both"/>
              <w:rPr>
                <w:sz w:val="18"/>
                <w:szCs w:val="18"/>
                <w:lang w:val="kk-KZ"/>
              </w:rPr>
            </w:pPr>
            <w:r w:rsidRPr="00493FB1">
              <w:rPr>
                <w:sz w:val="18"/>
                <w:szCs w:val="18"/>
                <w:lang w:val="kk-KZ"/>
              </w:rPr>
              <w:t>Сақтандыру шарты бойынша бiр тарап (Сақтанушы) сақтандыру сыйлықақысын төлеуге мiндеттенедi, ал екiншi тарап (Сақтандырушы) сақтандыру жағдайы басталған кезде сақтанушыға немесе шартта белгiленген сома (сақтандыру сомасы) шегiнде өзiнiң пайдасына шарт жасалған өзге тұлғаға (пайда алушыға) сақтандыру төлемiн төлеуге мiндеттенедi.</w:t>
            </w:r>
          </w:p>
          <w:p w14:paraId="0D893B50" w14:textId="77777777" w:rsidR="001430BF" w:rsidRPr="00493FB1" w:rsidRDefault="001430BF" w:rsidP="00023BCE">
            <w:pPr>
              <w:numPr>
                <w:ilvl w:val="1"/>
                <w:numId w:val="13"/>
              </w:numPr>
              <w:tabs>
                <w:tab w:val="left" w:pos="390"/>
              </w:tabs>
              <w:ind w:left="0" w:firstLine="0"/>
              <w:jc w:val="both"/>
              <w:rPr>
                <w:rStyle w:val="s0"/>
                <w:color w:val="auto"/>
                <w:sz w:val="18"/>
                <w:szCs w:val="18"/>
                <w:lang w:val="kk-KZ"/>
              </w:rPr>
            </w:pPr>
            <w:r w:rsidRPr="00493FB1">
              <w:rPr>
                <w:rStyle w:val="s0"/>
                <w:color w:val="auto"/>
                <w:sz w:val="18"/>
                <w:szCs w:val="18"/>
                <w:lang w:val="kk-KZ"/>
              </w:rPr>
              <w:t>Міндетті экологиялық сақтандыру объектісі болып шаруашылық және өзге де қызметтің экологиялық қауіпті түрлерін жүзеге асыратын тұлғаның Қазақстан Республикасының азаматтық заңнамасымен белгіленген қоршаған ортаның авариялық ластануы нәтижесінде қоршаған ортаға келтірген зиянын өтеу міндетімен байланысты мүліктік мүддесі табылады.</w:t>
            </w:r>
          </w:p>
          <w:p w14:paraId="64B52A07" w14:textId="77777777" w:rsidR="001430BF" w:rsidRPr="00493FB1" w:rsidRDefault="00E1125B" w:rsidP="00023BCE">
            <w:pPr>
              <w:numPr>
                <w:ilvl w:val="1"/>
                <w:numId w:val="13"/>
              </w:numPr>
              <w:tabs>
                <w:tab w:val="left" w:pos="390"/>
              </w:tabs>
              <w:ind w:left="0" w:firstLine="0"/>
              <w:jc w:val="both"/>
              <w:rPr>
                <w:rStyle w:val="s0"/>
                <w:color w:val="auto"/>
                <w:sz w:val="18"/>
                <w:szCs w:val="18"/>
                <w:lang w:val="kk-KZ"/>
              </w:rPr>
            </w:pPr>
            <w:r w:rsidRPr="00493FB1">
              <w:rPr>
                <w:rStyle w:val="s0"/>
                <w:color w:val="auto"/>
                <w:sz w:val="18"/>
                <w:szCs w:val="18"/>
                <w:lang w:val="kk-KZ"/>
              </w:rPr>
              <w:t xml:space="preserve"> С</w:t>
            </w:r>
            <w:r w:rsidR="001430BF" w:rsidRPr="00493FB1">
              <w:rPr>
                <w:rStyle w:val="s0"/>
                <w:color w:val="auto"/>
                <w:sz w:val="18"/>
                <w:szCs w:val="18"/>
                <w:lang w:val="kk-KZ"/>
              </w:rPr>
              <w:t xml:space="preserve">ақтандыру сомасы </w:t>
            </w:r>
            <w:r w:rsidR="00493FB1">
              <w:t>-----</w:t>
            </w:r>
            <w:r w:rsidR="001430BF" w:rsidRPr="00493FB1">
              <w:rPr>
                <w:rStyle w:val="s0"/>
                <w:color w:val="auto"/>
                <w:sz w:val="18"/>
                <w:szCs w:val="18"/>
                <w:lang w:val="kk-KZ"/>
              </w:rPr>
              <w:t xml:space="preserve"> теңгені құрайды</w:t>
            </w:r>
          </w:p>
          <w:p w14:paraId="151A30B4" w14:textId="77777777" w:rsidR="001430BF" w:rsidRPr="00493FB1" w:rsidRDefault="001430BF" w:rsidP="00023BCE">
            <w:pPr>
              <w:numPr>
                <w:ilvl w:val="1"/>
                <w:numId w:val="13"/>
              </w:numPr>
              <w:tabs>
                <w:tab w:val="left" w:pos="390"/>
              </w:tabs>
              <w:ind w:left="0" w:firstLine="0"/>
              <w:jc w:val="both"/>
              <w:rPr>
                <w:rStyle w:val="s0"/>
                <w:color w:val="auto"/>
                <w:sz w:val="18"/>
                <w:szCs w:val="18"/>
                <w:lang w:val="kk-KZ"/>
              </w:rPr>
            </w:pPr>
            <w:r w:rsidRPr="00493FB1">
              <w:rPr>
                <w:rStyle w:val="s0"/>
                <w:color w:val="auto"/>
                <w:sz w:val="18"/>
                <w:szCs w:val="18"/>
                <w:lang w:val="kk-KZ"/>
              </w:rPr>
              <w:t>Бір</w:t>
            </w:r>
            <w:r w:rsidR="00E1125B" w:rsidRPr="00493FB1">
              <w:rPr>
                <w:rStyle w:val="s0"/>
                <w:color w:val="auto"/>
                <w:sz w:val="18"/>
                <w:szCs w:val="18"/>
                <w:lang w:val="kk-KZ"/>
              </w:rPr>
              <w:t xml:space="preserve"> </w:t>
            </w:r>
            <w:r w:rsidRPr="00493FB1">
              <w:rPr>
                <w:rStyle w:val="s0"/>
                <w:color w:val="auto"/>
                <w:sz w:val="18"/>
                <w:szCs w:val="18"/>
                <w:lang w:val="kk-KZ"/>
              </w:rPr>
              <w:t>сақтандыру</w:t>
            </w:r>
            <w:r w:rsidR="00E1125B" w:rsidRPr="00493FB1">
              <w:rPr>
                <w:rStyle w:val="s0"/>
                <w:color w:val="auto"/>
                <w:sz w:val="18"/>
                <w:szCs w:val="18"/>
                <w:lang w:val="kk-KZ"/>
              </w:rPr>
              <w:t xml:space="preserve"> </w:t>
            </w:r>
            <w:r w:rsidRPr="00493FB1">
              <w:rPr>
                <w:rStyle w:val="s0"/>
                <w:color w:val="auto"/>
                <w:sz w:val="18"/>
                <w:szCs w:val="18"/>
                <w:lang w:val="kk-KZ"/>
              </w:rPr>
              <w:t>жағдайы</w:t>
            </w:r>
            <w:r w:rsidR="00E1125B" w:rsidRPr="00493FB1">
              <w:rPr>
                <w:rStyle w:val="s0"/>
                <w:color w:val="auto"/>
                <w:sz w:val="18"/>
                <w:szCs w:val="18"/>
                <w:lang w:val="kk-KZ"/>
              </w:rPr>
              <w:t xml:space="preserve"> </w:t>
            </w:r>
            <w:r w:rsidRPr="00493FB1">
              <w:rPr>
                <w:rStyle w:val="s0"/>
                <w:color w:val="auto"/>
                <w:sz w:val="18"/>
                <w:szCs w:val="18"/>
                <w:lang w:val="kk-KZ"/>
              </w:rPr>
              <w:t>бойынша</w:t>
            </w:r>
            <w:r w:rsidR="00E1125B" w:rsidRPr="00493FB1">
              <w:rPr>
                <w:rStyle w:val="s0"/>
                <w:color w:val="auto"/>
                <w:sz w:val="18"/>
                <w:szCs w:val="18"/>
                <w:lang w:val="kk-KZ"/>
              </w:rPr>
              <w:t xml:space="preserve"> </w:t>
            </w:r>
            <w:r w:rsidRPr="00493FB1">
              <w:rPr>
                <w:rStyle w:val="s0"/>
                <w:color w:val="auto"/>
                <w:sz w:val="18"/>
                <w:szCs w:val="18"/>
                <w:lang w:val="kk-KZ"/>
              </w:rPr>
              <w:t>сақтандырушының</w:t>
            </w:r>
            <w:r w:rsidR="00E1125B" w:rsidRPr="00493FB1">
              <w:rPr>
                <w:rStyle w:val="s0"/>
                <w:color w:val="auto"/>
                <w:sz w:val="18"/>
                <w:szCs w:val="18"/>
                <w:lang w:val="kk-KZ"/>
              </w:rPr>
              <w:t xml:space="preserve"> </w:t>
            </w:r>
            <w:r w:rsidRPr="00493FB1">
              <w:rPr>
                <w:rStyle w:val="s0"/>
                <w:color w:val="auto"/>
                <w:sz w:val="18"/>
                <w:szCs w:val="18"/>
                <w:lang w:val="kk-KZ"/>
              </w:rPr>
              <w:t>жауапкершілігінің</w:t>
            </w:r>
            <w:r w:rsidR="00E1125B" w:rsidRPr="00493FB1">
              <w:rPr>
                <w:rStyle w:val="s0"/>
                <w:color w:val="auto"/>
                <w:sz w:val="18"/>
                <w:szCs w:val="18"/>
                <w:lang w:val="kk-KZ"/>
              </w:rPr>
              <w:t xml:space="preserve"> </w:t>
            </w:r>
            <w:r w:rsidRPr="00493FB1">
              <w:rPr>
                <w:rStyle w:val="s0"/>
                <w:color w:val="auto"/>
                <w:sz w:val="18"/>
                <w:szCs w:val="18"/>
                <w:lang w:val="kk-KZ"/>
              </w:rPr>
              <w:t>шекті</w:t>
            </w:r>
            <w:r w:rsidR="00E1125B" w:rsidRPr="00493FB1">
              <w:rPr>
                <w:rStyle w:val="s0"/>
                <w:color w:val="auto"/>
                <w:sz w:val="18"/>
                <w:szCs w:val="18"/>
                <w:lang w:val="kk-KZ"/>
              </w:rPr>
              <w:t xml:space="preserve"> </w:t>
            </w:r>
            <w:r w:rsidRPr="00493FB1">
              <w:rPr>
                <w:rStyle w:val="s0"/>
                <w:color w:val="auto"/>
                <w:sz w:val="18"/>
                <w:szCs w:val="18"/>
                <w:lang w:val="kk-KZ"/>
              </w:rPr>
              <w:t xml:space="preserve">көлемі </w:t>
            </w:r>
            <w:r w:rsidR="00493FB1">
              <w:rPr>
                <w:sz w:val="18"/>
                <w:szCs w:val="18"/>
                <w:lang w:val="kk-KZ"/>
              </w:rPr>
              <w:t>----------------</w:t>
            </w:r>
            <w:r w:rsidRPr="00493FB1">
              <w:rPr>
                <w:rStyle w:val="s0"/>
                <w:color w:val="auto"/>
                <w:sz w:val="18"/>
                <w:szCs w:val="18"/>
                <w:lang w:val="kk-KZ"/>
              </w:rPr>
              <w:t>теңге</w:t>
            </w:r>
            <w:r w:rsidR="00E1125B" w:rsidRPr="00493FB1">
              <w:rPr>
                <w:rStyle w:val="s0"/>
                <w:color w:val="auto"/>
                <w:sz w:val="18"/>
                <w:szCs w:val="18"/>
                <w:lang w:val="kk-KZ"/>
              </w:rPr>
              <w:t xml:space="preserve">ні </w:t>
            </w:r>
            <w:r w:rsidRPr="00493FB1">
              <w:rPr>
                <w:rStyle w:val="s0"/>
                <w:color w:val="auto"/>
                <w:sz w:val="18"/>
                <w:szCs w:val="18"/>
                <w:lang w:val="kk-KZ"/>
              </w:rPr>
              <w:t xml:space="preserve"> құрайды;</w:t>
            </w:r>
          </w:p>
          <w:p w14:paraId="28CB1AEC" w14:textId="77777777" w:rsidR="001430BF" w:rsidRPr="00493FB1" w:rsidRDefault="001430BF" w:rsidP="00023BCE">
            <w:pPr>
              <w:numPr>
                <w:ilvl w:val="1"/>
                <w:numId w:val="13"/>
              </w:numPr>
              <w:tabs>
                <w:tab w:val="left" w:pos="390"/>
              </w:tabs>
              <w:ind w:left="0" w:firstLine="0"/>
              <w:jc w:val="both"/>
              <w:rPr>
                <w:rStyle w:val="s0"/>
                <w:color w:val="auto"/>
                <w:sz w:val="18"/>
                <w:szCs w:val="18"/>
                <w:lang w:val="kk-KZ"/>
              </w:rPr>
            </w:pPr>
            <w:r w:rsidRPr="00493FB1">
              <w:rPr>
                <w:rStyle w:val="s0"/>
                <w:color w:val="auto"/>
                <w:sz w:val="18"/>
                <w:szCs w:val="18"/>
                <w:lang w:val="kk-KZ"/>
              </w:rPr>
              <w:t>Сақтандыру сыйлықақысы</w:t>
            </w:r>
            <w:r w:rsidR="00C44F1B" w:rsidRPr="00493FB1">
              <w:rPr>
                <w:rStyle w:val="s0"/>
                <w:color w:val="auto"/>
                <w:sz w:val="18"/>
                <w:szCs w:val="18"/>
                <w:lang w:val="kk-KZ"/>
              </w:rPr>
              <w:t xml:space="preserve"> </w:t>
            </w:r>
            <w:r w:rsidR="00493FB1">
              <w:rPr>
                <w:sz w:val="18"/>
                <w:szCs w:val="18"/>
                <w:lang w:val="kk-KZ"/>
              </w:rPr>
              <w:t>----------------</w:t>
            </w:r>
            <w:r w:rsidR="0061416B" w:rsidRPr="00493FB1">
              <w:rPr>
                <w:rStyle w:val="s0"/>
                <w:color w:val="auto"/>
                <w:sz w:val="18"/>
                <w:szCs w:val="18"/>
                <w:lang w:val="kk-KZ"/>
              </w:rPr>
              <w:t>теңге мөлшерін құрайды және Тараптардың уәкілетті өкілдері шартқа қол қойған күннен бастап 3</w:t>
            </w:r>
            <w:r w:rsidR="00493FB1">
              <w:rPr>
                <w:rStyle w:val="s0"/>
                <w:color w:val="auto"/>
                <w:sz w:val="18"/>
                <w:szCs w:val="18"/>
                <w:lang w:val="kk-KZ"/>
              </w:rPr>
              <w:t>0</w:t>
            </w:r>
            <w:r w:rsidR="0061416B" w:rsidRPr="00493FB1">
              <w:rPr>
                <w:rStyle w:val="s0"/>
                <w:color w:val="auto"/>
                <w:sz w:val="18"/>
                <w:szCs w:val="18"/>
                <w:lang w:val="kk-KZ"/>
              </w:rPr>
              <w:t xml:space="preserve"> жұмыс күні ішінде Сақтандырушының банктік шотына ақша аудару жолымен немесе Сақтандырушының кассасына қолма-қол ақшамен біржолғы төлеммен төленуі тиіс. </w:t>
            </w:r>
            <w:r w:rsidRPr="00493FB1">
              <w:rPr>
                <w:rStyle w:val="s0"/>
                <w:color w:val="auto"/>
                <w:sz w:val="18"/>
                <w:szCs w:val="18"/>
                <w:lang w:val="kk-KZ"/>
              </w:rPr>
              <w:t xml:space="preserve"> </w:t>
            </w:r>
            <w:r w:rsidR="0061416B" w:rsidRPr="00493FB1">
              <w:rPr>
                <w:rStyle w:val="s0"/>
                <w:color w:val="auto"/>
                <w:sz w:val="18"/>
                <w:szCs w:val="18"/>
                <w:lang w:val="kk-KZ"/>
              </w:rPr>
              <w:t xml:space="preserve"> </w:t>
            </w:r>
          </w:p>
          <w:p w14:paraId="12D485B0" w14:textId="77777777" w:rsidR="001430BF" w:rsidRPr="00493FB1" w:rsidRDefault="001430BF" w:rsidP="00023BCE">
            <w:pPr>
              <w:numPr>
                <w:ilvl w:val="1"/>
                <w:numId w:val="13"/>
              </w:numPr>
              <w:tabs>
                <w:tab w:val="left" w:pos="390"/>
              </w:tabs>
              <w:ind w:left="0" w:firstLine="0"/>
              <w:jc w:val="both"/>
              <w:rPr>
                <w:rStyle w:val="s0"/>
                <w:color w:val="auto"/>
                <w:sz w:val="18"/>
                <w:szCs w:val="18"/>
                <w:lang w:val="kk-KZ"/>
              </w:rPr>
            </w:pPr>
            <w:r w:rsidRPr="00493FB1">
              <w:rPr>
                <w:rStyle w:val="s0"/>
                <w:color w:val="auto"/>
                <w:sz w:val="18"/>
                <w:szCs w:val="18"/>
                <w:lang w:val="kk-KZ"/>
              </w:rPr>
              <w:t>Шартсақтандырутөлемітөленгенненкейінгікүнікүшінеенеді. Сақтандыру сыйлықақысының төленген күні деп, егер Шарт талаптарымен басқалар көзделмесе, Сақтандырушының банкілік шотына түскен немесе ақшалай Сақтандырушының кассасына төленген күн есептеледі.</w:t>
            </w:r>
          </w:p>
          <w:p w14:paraId="7E195C05" w14:textId="77777777" w:rsidR="002B0939" w:rsidRPr="00493FB1" w:rsidRDefault="002B0939" w:rsidP="00023BCE">
            <w:pPr>
              <w:numPr>
                <w:ilvl w:val="1"/>
                <w:numId w:val="13"/>
              </w:numPr>
              <w:tabs>
                <w:tab w:val="left" w:pos="390"/>
              </w:tabs>
              <w:ind w:left="0" w:firstLine="0"/>
              <w:jc w:val="both"/>
              <w:rPr>
                <w:rStyle w:val="s0"/>
                <w:color w:val="auto"/>
                <w:sz w:val="18"/>
                <w:szCs w:val="18"/>
                <w:lang w:val="kk-KZ"/>
              </w:rPr>
            </w:pPr>
            <w:r w:rsidRPr="00493FB1">
              <w:rPr>
                <w:rStyle w:val="s0"/>
                <w:color w:val="auto"/>
                <w:sz w:val="18"/>
                <w:szCs w:val="18"/>
                <w:lang w:val="kk-KZ"/>
              </w:rPr>
              <w:t xml:space="preserve">Сақтандырушы сақтандыру сыйлықақысын сақтандырушының интернет-ресурсы арқылы қолма-қол ақшасыз әдіспен төлеуге мүмкіндік береді. </w:t>
            </w:r>
          </w:p>
          <w:p w14:paraId="2DEC16AA" w14:textId="77777777" w:rsidR="001B2181" w:rsidRPr="00493FB1" w:rsidRDefault="002B0939" w:rsidP="00023BCE">
            <w:pPr>
              <w:numPr>
                <w:ilvl w:val="1"/>
                <w:numId w:val="13"/>
              </w:numPr>
              <w:tabs>
                <w:tab w:val="left" w:pos="390"/>
              </w:tabs>
              <w:ind w:left="0" w:firstLine="0"/>
              <w:jc w:val="both"/>
              <w:rPr>
                <w:rStyle w:val="s0"/>
                <w:color w:val="auto"/>
                <w:sz w:val="18"/>
                <w:szCs w:val="18"/>
                <w:lang w:val="kk-KZ"/>
              </w:rPr>
            </w:pPr>
            <w:r w:rsidRPr="00493FB1">
              <w:rPr>
                <w:rStyle w:val="s0"/>
                <w:color w:val="auto"/>
                <w:sz w:val="18"/>
                <w:szCs w:val="18"/>
                <w:lang w:val="kk-KZ"/>
              </w:rPr>
              <w:t xml:space="preserve">Міндетті экологиялық сақтандыру шартын жасау кезінде </w:t>
            </w:r>
            <w:r w:rsidR="001B2181" w:rsidRPr="00493FB1">
              <w:rPr>
                <w:rStyle w:val="s0"/>
                <w:color w:val="auto"/>
                <w:sz w:val="18"/>
                <w:szCs w:val="18"/>
                <w:lang w:val="kk-KZ"/>
              </w:rPr>
              <w:t xml:space="preserve">сақтандыру талаптарымен танысқаннан кейін </w:t>
            </w:r>
            <w:r w:rsidR="00F61336" w:rsidRPr="00493FB1">
              <w:rPr>
                <w:rStyle w:val="s0"/>
                <w:color w:val="auto"/>
                <w:sz w:val="18"/>
                <w:szCs w:val="18"/>
                <w:lang w:val="kk-KZ"/>
              </w:rPr>
              <w:t xml:space="preserve">сақтанушы сақтандырушының интернет-ресурсын пайдалана отырып, </w:t>
            </w:r>
            <w:r w:rsidR="001B2181" w:rsidRPr="00493FB1">
              <w:rPr>
                <w:rStyle w:val="s0"/>
                <w:color w:val="auto"/>
                <w:sz w:val="18"/>
                <w:szCs w:val="18"/>
                <w:lang w:val="kk-KZ"/>
              </w:rPr>
              <w:t xml:space="preserve">сақтандыру сыйлықақысын (алғашқы сақтандыру жарнасын) төлейді, осылайша өзіне ұсынылған талаптармен осы қосылу шартын жасауға өз келісімін растайды. </w:t>
            </w:r>
          </w:p>
          <w:p w14:paraId="552E527F" w14:textId="77777777" w:rsidR="001430BF" w:rsidRPr="00493FB1" w:rsidRDefault="002B0939" w:rsidP="00023BCE">
            <w:pPr>
              <w:numPr>
                <w:ilvl w:val="1"/>
                <w:numId w:val="13"/>
              </w:numPr>
              <w:tabs>
                <w:tab w:val="left" w:pos="390"/>
              </w:tabs>
              <w:ind w:left="0" w:firstLine="0"/>
              <w:jc w:val="both"/>
              <w:rPr>
                <w:rStyle w:val="s0"/>
                <w:color w:val="auto"/>
                <w:sz w:val="18"/>
                <w:szCs w:val="18"/>
                <w:lang w:val="kk-KZ"/>
              </w:rPr>
            </w:pPr>
            <w:r w:rsidRPr="00493FB1">
              <w:rPr>
                <w:rStyle w:val="s0"/>
                <w:color w:val="auto"/>
                <w:sz w:val="18"/>
                <w:szCs w:val="18"/>
                <w:lang w:val="kk-KZ"/>
              </w:rPr>
              <w:t xml:space="preserve"> </w:t>
            </w:r>
            <w:r w:rsidR="00F61336" w:rsidRPr="00493FB1">
              <w:rPr>
                <w:rStyle w:val="s0"/>
                <w:color w:val="auto"/>
                <w:sz w:val="18"/>
                <w:szCs w:val="18"/>
                <w:lang w:val="kk-KZ"/>
              </w:rPr>
              <w:t xml:space="preserve">Шарттың қолданылу мерзімі: Шарт  күшіне енген күннен бастап 12 (он екі) ай </w:t>
            </w:r>
            <w:r w:rsidR="001430BF" w:rsidRPr="00493FB1">
              <w:rPr>
                <w:rStyle w:val="s0"/>
                <w:color w:val="auto"/>
                <w:sz w:val="18"/>
                <w:szCs w:val="18"/>
                <w:lang w:val="kk-KZ"/>
              </w:rPr>
              <w:t>(немесе 20</w:t>
            </w:r>
            <w:r w:rsidR="0086663F" w:rsidRPr="00493FB1">
              <w:rPr>
                <w:rStyle w:val="s0"/>
                <w:color w:val="auto"/>
                <w:sz w:val="18"/>
                <w:szCs w:val="18"/>
                <w:lang w:val="kk-KZ"/>
              </w:rPr>
              <w:t>2</w:t>
            </w:r>
            <w:r w:rsidR="00493FB1">
              <w:rPr>
                <w:rStyle w:val="s0"/>
                <w:color w:val="auto"/>
                <w:sz w:val="18"/>
                <w:szCs w:val="18"/>
                <w:lang w:val="kk-KZ"/>
              </w:rPr>
              <w:t>1</w:t>
            </w:r>
            <w:r w:rsidR="001430BF" w:rsidRPr="00493FB1">
              <w:rPr>
                <w:rStyle w:val="s0"/>
                <w:color w:val="auto"/>
                <w:sz w:val="18"/>
                <w:szCs w:val="18"/>
                <w:lang w:val="kk-KZ"/>
              </w:rPr>
              <w:t>__ жылдың «__</w:t>
            </w:r>
            <w:r w:rsidR="0086663F" w:rsidRPr="00493FB1">
              <w:rPr>
                <w:rStyle w:val="s0"/>
                <w:color w:val="auto"/>
                <w:sz w:val="18"/>
                <w:szCs w:val="18"/>
                <w:lang w:val="kk-KZ"/>
              </w:rPr>
              <w:t>_</w:t>
            </w:r>
            <w:r w:rsidR="001430BF" w:rsidRPr="00493FB1">
              <w:rPr>
                <w:rStyle w:val="s0"/>
                <w:color w:val="auto"/>
                <w:sz w:val="18"/>
                <w:szCs w:val="18"/>
                <w:lang w:val="kk-KZ"/>
              </w:rPr>
              <w:t>» _________ дейін).</w:t>
            </w:r>
          </w:p>
          <w:p w14:paraId="6D1FAAB3" w14:textId="77777777" w:rsidR="001430BF" w:rsidRPr="00493FB1" w:rsidRDefault="00F61336" w:rsidP="00023BCE">
            <w:pPr>
              <w:numPr>
                <w:ilvl w:val="1"/>
                <w:numId w:val="13"/>
              </w:numPr>
              <w:tabs>
                <w:tab w:val="left" w:pos="390"/>
              </w:tabs>
              <w:ind w:left="0" w:firstLine="0"/>
              <w:jc w:val="both"/>
              <w:rPr>
                <w:rStyle w:val="s0"/>
                <w:color w:val="auto"/>
                <w:sz w:val="18"/>
                <w:szCs w:val="18"/>
                <w:lang w:val="kk-KZ"/>
              </w:rPr>
            </w:pPr>
            <w:r w:rsidRPr="00493FB1">
              <w:rPr>
                <w:rStyle w:val="s0"/>
                <w:color w:val="auto"/>
                <w:sz w:val="18"/>
                <w:szCs w:val="18"/>
                <w:lang w:val="kk-KZ"/>
              </w:rPr>
              <w:t>Қазақстан Республикасы аумағы с</w:t>
            </w:r>
            <w:r w:rsidR="001430BF" w:rsidRPr="00493FB1">
              <w:rPr>
                <w:rStyle w:val="s0"/>
                <w:color w:val="auto"/>
                <w:sz w:val="18"/>
                <w:szCs w:val="18"/>
                <w:lang w:val="kk-KZ"/>
              </w:rPr>
              <w:t>ақтандыру а</w:t>
            </w:r>
            <w:r w:rsidRPr="00493FB1">
              <w:rPr>
                <w:rStyle w:val="s0"/>
                <w:color w:val="auto"/>
                <w:sz w:val="18"/>
                <w:szCs w:val="18"/>
                <w:lang w:val="kk-KZ"/>
              </w:rPr>
              <w:t>у</w:t>
            </w:r>
            <w:r w:rsidR="001430BF" w:rsidRPr="00493FB1">
              <w:rPr>
                <w:rStyle w:val="s0"/>
                <w:color w:val="auto"/>
                <w:sz w:val="18"/>
                <w:szCs w:val="18"/>
                <w:lang w:val="kk-KZ"/>
              </w:rPr>
              <w:t>мағы болып есептеледі.</w:t>
            </w:r>
          </w:p>
          <w:p w14:paraId="72E489B0" w14:textId="77777777" w:rsidR="001430BF" w:rsidRPr="00493FB1" w:rsidRDefault="000E31AE" w:rsidP="00023BCE">
            <w:pPr>
              <w:numPr>
                <w:ilvl w:val="1"/>
                <w:numId w:val="13"/>
              </w:numPr>
              <w:tabs>
                <w:tab w:val="left" w:pos="390"/>
              </w:tabs>
              <w:ind w:left="0" w:firstLine="0"/>
              <w:jc w:val="both"/>
              <w:rPr>
                <w:rStyle w:val="s0"/>
                <w:color w:val="auto"/>
                <w:sz w:val="18"/>
                <w:szCs w:val="18"/>
                <w:lang w:val="kk-KZ"/>
              </w:rPr>
            </w:pPr>
            <w:r w:rsidRPr="00493FB1">
              <w:rPr>
                <w:rStyle w:val="s0"/>
                <w:color w:val="auto"/>
                <w:sz w:val="18"/>
                <w:szCs w:val="18"/>
                <w:lang w:val="kk-KZ"/>
              </w:rPr>
              <w:t>Сақтандыру сомасы</w:t>
            </w:r>
            <w:r w:rsidR="001430BF" w:rsidRPr="00493FB1">
              <w:rPr>
                <w:rStyle w:val="s0"/>
                <w:color w:val="auto"/>
                <w:sz w:val="18"/>
                <w:szCs w:val="18"/>
                <w:lang w:val="kk-KZ"/>
              </w:rPr>
              <w:t xml:space="preserve">, </w:t>
            </w:r>
            <w:r w:rsidRPr="00493FB1">
              <w:rPr>
                <w:rStyle w:val="s0"/>
                <w:color w:val="auto"/>
                <w:sz w:val="18"/>
                <w:szCs w:val="18"/>
                <w:lang w:val="kk-KZ"/>
              </w:rPr>
              <w:t xml:space="preserve">сақтандыру төлемі және сақтандыру сыйлықақысы төленетін </w:t>
            </w:r>
            <w:r w:rsidR="001430BF" w:rsidRPr="00493FB1">
              <w:rPr>
                <w:rStyle w:val="s0"/>
                <w:color w:val="auto"/>
                <w:sz w:val="18"/>
                <w:szCs w:val="18"/>
                <w:lang w:val="kk-KZ"/>
              </w:rPr>
              <w:t>валюта түрі: теңге.</w:t>
            </w:r>
          </w:p>
          <w:p w14:paraId="44831E19" w14:textId="77777777" w:rsidR="001430BF" w:rsidRPr="00493FB1" w:rsidRDefault="001430BF" w:rsidP="00023BCE">
            <w:pPr>
              <w:numPr>
                <w:ilvl w:val="1"/>
                <w:numId w:val="13"/>
              </w:numPr>
              <w:tabs>
                <w:tab w:val="left" w:pos="390"/>
              </w:tabs>
              <w:ind w:left="0" w:firstLine="0"/>
              <w:jc w:val="both"/>
              <w:rPr>
                <w:rStyle w:val="s0"/>
                <w:color w:val="auto"/>
                <w:sz w:val="18"/>
                <w:szCs w:val="18"/>
                <w:lang w:val="kk-KZ"/>
              </w:rPr>
            </w:pPr>
            <w:r w:rsidRPr="00493FB1">
              <w:rPr>
                <w:rStyle w:val="s0"/>
                <w:color w:val="auto"/>
                <w:sz w:val="18"/>
                <w:szCs w:val="18"/>
                <w:lang w:val="kk-KZ"/>
              </w:rPr>
              <w:t xml:space="preserve">Келісім шарт аясында Сақтандырушы Сақтанушыға сақтандыру полисін </w:t>
            </w:r>
            <w:r w:rsidR="000E31AE" w:rsidRPr="00493FB1">
              <w:rPr>
                <w:rStyle w:val="s0"/>
                <w:color w:val="auto"/>
                <w:sz w:val="18"/>
                <w:szCs w:val="18"/>
                <w:lang w:val="kk-KZ"/>
              </w:rPr>
              <w:t xml:space="preserve">электронды нысанда ресімдейді. </w:t>
            </w:r>
          </w:p>
          <w:p w14:paraId="752673FB" w14:textId="77777777" w:rsidR="001430BF" w:rsidRPr="00493FB1" w:rsidRDefault="001430BF" w:rsidP="00110EA8">
            <w:pPr>
              <w:ind w:firstLine="567"/>
              <w:jc w:val="center"/>
              <w:rPr>
                <w:b/>
                <w:bCs/>
                <w:sz w:val="18"/>
                <w:szCs w:val="18"/>
                <w:lang w:val="kk-KZ"/>
              </w:rPr>
            </w:pPr>
          </w:p>
        </w:tc>
        <w:tc>
          <w:tcPr>
            <w:tcW w:w="4961" w:type="dxa"/>
          </w:tcPr>
          <w:p w14:paraId="5F3C4849" w14:textId="77777777" w:rsidR="001430BF" w:rsidRPr="00493FB1" w:rsidRDefault="001430BF" w:rsidP="001430BF">
            <w:pPr>
              <w:ind w:left="2409" w:hanging="2375"/>
              <w:jc w:val="center"/>
              <w:rPr>
                <w:sz w:val="18"/>
                <w:szCs w:val="18"/>
              </w:rPr>
            </w:pPr>
            <w:r w:rsidRPr="00493FB1">
              <w:rPr>
                <w:b/>
                <w:bCs/>
                <w:sz w:val="18"/>
                <w:szCs w:val="18"/>
              </w:rPr>
              <w:t>1.ОБЩИЕ ПОЛОЖЕНИЯ</w:t>
            </w:r>
          </w:p>
          <w:p w14:paraId="26AE0C23" w14:textId="77777777" w:rsidR="001430BF" w:rsidRPr="00493FB1" w:rsidRDefault="001430BF" w:rsidP="00023BCE">
            <w:pPr>
              <w:pStyle w:val="a4"/>
              <w:numPr>
                <w:ilvl w:val="1"/>
                <w:numId w:val="1"/>
              </w:numPr>
              <w:tabs>
                <w:tab w:val="num" w:pos="3"/>
                <w:tab w:val="left" w:pos="532"/>
                <w:tab w:val="num" w:pos="975"/>
              </w:tabs>
              <w:spacing w:after="0"/>
              <w:ind w:left="0" w:firstLine="0"/>
              <w:jc w:val="both"/>
              <w:rPr>
                <w:sz w:val="18"/>
                <w:szCs w:val="18"/>
              </w:rPr>
            </w:pPr>
            <w:r w:rsidRPr="00493FB1">
              <w:rPr>
                <w:sz w:val="18"/>
                <w:szCs w:val="18"/>
              </w:rPr>
              <w:t>По Договору страхования Страхователь обязуется уплатить страховую премию, а Страховщи</w:t>
            </w:r>
            <w:r w:rsidRPr="00493FB1">
              <w:rPr>
                <w:sz w:val="18"/>
                <w:szCs w:val="18"/>
                <w:lang w:val="kk-KZ"/>
              </w:rPr>
              <w:t>к</w:t>
            </w:r>
            <w:r w:rsidRPr="00493FB1">
              <w:rPr>
                <w:sz w:val="18"/>
                <w:szCs w:val="18"/>
              </w:rPr>
              <w:t xml:space="preserve">) обязуется при наступлении страхового случая осуществить страховую выплату страхователю или иному лицу, в пользу которого заключен </w:t>
            </w:r>
            <w:r w:rsidR="00C44F1B" w:rsidRPr="00493FB1">
              <w:rPr>
                <w:sz w:val="18"/>
                <w:szCs w:val="18"/>
              </w:rPr>
              <w:t xml:space="preserve">Договор (выгодоприобретателю), </w:t>
            </w:r>
            <w:r w:rsidRPr="00493FB1">
              <w:rPr>
                <w:sz w:val="18"/>
                <w:szCs w:val="18"/>
              </w:rPr>
              <w:t>в п</w:t>
            </w:r>
            <w:r w:rsidR="00C44F1B" w:rsidRPr="00493FB1">
              <w:rPr>
                <w:sz w:val="18"/>
                <w:szCs w:val="18"/>
              </w:rPr>
              <w:t xml:space="preserve">ределах определенной договором </w:t>
            </w:r>
            <w:r w:rsidRPr="00493FB1">
              <w:rPr>
                <w:sz w:val="18"/>
                <w:szCs w:val="18"/>
              </w:rPr>
              <w:t>суммы (страховой суммы);</w:t>
            </w:r>
          </w:p>
          <w:p w14:paraId="7E14589A" w14:textId="77777777" w:rsidR="001430BF" w:rsidRPr="00493FB1" w:rsidRDefault="001430BF" w:rsidP="00023BCE">
            <w:pPr>
              <w:pStyle w:val="a4"/>
              <w:numPr>
                <w:ilvl w:val="1"/>
                <w:numId w:val="1"/>
              </w:numPr>
              <w:tabs>
                <w:tab w:val="left" w:pos="-142"/>
                <w:tab w:val="num" w:pos="540"/>
              </w:tabs>
              <w:spacing w:after="0"/>
              <w:ind w:left="0" w:firstLine="0"/>
              <w:jc w:val="both"/>
              <w:rPr>
                <w:b/>
                <w:bCs/>
                <w:caps/>
                <w:sz w:val="18"/>
                <w:szCs w:val="18"/>
              </w:rPr>
            </w:pPr>
            <w:r w:rsidRPr="00493FB1">
              <w:rPr>
                <w:sz w:val="18"/>
                <w:szCs w:val="18"/>
              </w:rPr>
              <w:t xml:space="preserve">Объектом обязательного экологического страхования является имущественный интерес лица, осуществляющего экологически опасные виды хозяйственной и иной деятельности, связанный с его обязанностью, установленной гражданским </w:t>
            </w:r>
            <w:hyperlink r:id="rId8" w:anchor="SUB0" w:history="1">
              <w:r w:rsidRPr="00493FB1">
                <w:rPr>
                  <w:sz w:val="18"/>
                  <w:szCs w:val="18"/>
                </w:rPr>
                <w:t>законодательством</w:t>
              </w:r>
            </w:hyperlink>
            <w:r w:rsidRPr="00493FB1">
              <w:rPr>
                <w:sz w:val="18"/>
                <w:szCs w:val="18"/>
              </w:rPr>
              <w:t xml:space="preserve"> Республики Казахстан, возместить вред (или) окружающей среде в результате ее аварийного загрязнения. </w:t>
            </w:r>
          </w:p>
          <w:p w14:paraId="6D980D7E" w14:textId="77777777" w:rsidR="001430BF" w:rsidRPr="00493FB1" w:rsidRDefault="00C44F1B" w:rsidP="00023BCE">
            <w:pPr>
              <w:pStyle w:val="1"/>
              <w:numPr>
                <w:ilvl w:val="1"/>
                <w:numId w:val="1"/>
              </w:numPr>
              <w:tabs>
                <w:tab w:val="num" w:pos="0"/>
                <w:tab w:val="num" w:pos="426"/>
              </w:tabs>
              <w:spacing w:line="160" w:lineRule="atLeast"/>
              <w:ind w:left="0" w:right="10" w:firstLine="0"/>
              <w:jc w:val="both"/>
              <w:rPr>
                <w:sz w:val="18"/>
                <w:szCs w:val="18"/>
              </w:rPr>
            </w:pPr>
            <w:r w:rsidRPr="00493FB1">
              <w:rPr>
                <w:sz w:val="18"/>
                <w:szCs w:val="18"/>
              </w:rPr>
              <w:t xml:space="preserve">Страховая сумма составляет </w:t>
            </w:r>
            <w:r w:rsidR="001B4546">
              <w:rPr>
                <w:sz w:val="18"/>
                <w:szCs w:val="18"/>
              </w:rPr>
              <w:t xml:space="preserve">– </w:t>
            </w:r>
            <w:r w:rsidR="001B4546" w:rsidRPr="001B4546">
              <w:rPr>
                <w:b/>
                <w:sz w:val="18"/>
                <w:szCs w:val="18"/>
              </w:rPr>
              <w:t>189 605</w:t>
            </w:r>
            <w:r w:rsidR="001B4546">
              <w:rPr>
                <w:b/>
                <w:sz w:val="18"/>
                <w:szCs w:val="18"/>
              </w:rPr>
              <w:t> </w:t>
            </w:r>
            <w:r w:rsidR="001B4546" w:rsidRPr="001B4546">
              <w:rPr>
                <w:b/>
                <w:sz w:val="18"/>
                <w:szCs w:val="18"/>
              </w:rPr>
              <w:t>000</w:t>
            </w:r>
            <w:r w:rsidR="001B4546">
              <w:rPr>
                <w:b/>
                <w:sz w:val="18"/>
                <w:szCs w:val="18"/>
              </w:rPr>
              <w:t xml:space="preserve"> (сто восемьдесят девять миллионов шестьсот пять тысяч)</w:t>
            </w:r>
            <w:r w:rsidR="001430BF" w:rsidRPr="00493FB1">
              <w:rPr>
                <w:sz w:val="18"/>
                <w:szCs w:val="18"/>
              </w:rPr>
              <w:t xml:space="preserve"> тенге;</w:t>
            </w:r>
          </w:p>
          <w:p w14:paraId="7D4A9D38" w14:textId="77777777" w:rsidR="001430BF" w:rsidRPr="00493FB1" w:rsidRDefault="001430BF" w:rsidP="00023BCE">
            <w:pPr>
              <w:pStyle w:val="a4"/>
              <w:numPr>
                <w:ilvl w:val="1"/>
                <w:numId w:val="1"/>
              </w:numPr>
              <w:tabs>
                <w:tab w:val="left" w:pos="-142"/>
                <w:tab w:val="num" w:pos="0"/>
                <w:tab w:val="num" w:pos="426"/>
              </w:tabs>
              <w:spacing w:after="0"/>
              <w:ind w:left="0" w:firstLine="0"/>
              <w:jc w:val="both"/>
              <w:rPr>
                <w:sz w:val="18"/>
                <w:szCs w:val="18"/>
              </w:rPr>
            </w:pPr>
            <w:r w:rsidRPr="00493FB1">
              <w:rPr>
                <w:sz w:val="18"/>
                <w:szCs w:val="18"/>
              </w:rPr>
              <w:t xml:space="preserve">Размер предельного объема ответственности Страховщика по одному страховому случаю составляет: </w:t>
            </w:r>
            <w:r w:rsidR="00493FB1">
              <w:rPr>
                <w:sz w:val="18"/>
                <w:szCs w:val="18"/>
              </w:rPr>
              <w:t>--------------</w:t>
            </w:r>
            <w:r w:rsidR="00C44F1B" w:rsidRPr="00493FB1">
              <w:rPr>
                <w:sz w:val="18"/>
                <w:szCs w:val="18"/>
              </w:rPr>
              <w:t xml:space="preserve"> </w:t>
            </w:r>
            <w:r w:rsidRPr="00493FB1">
              <w:rPr>
                <w:sz w:val="18"/>
                <w:szCs w:val="18"/>
              </w:rPr>
              <w:t>тенге;</w:t>
            </w:r>
          </w:p>
          <w:p w14:paraId="327E76B0" w14:textId="77777777" w:rsidR="001430BF" w:rsidRPr="00493FB1" w:rsidRDefault="001430BF" w:rsidP="00023BCE">
            <w:pPr>
              <w:pStyle w:val="1"/>
              <w:numPr>
                <w:ilvl w:val="1"/>
                <w:numId w:val="1"/>
              </w:numPr>
              <w:tabs>
                <w:tab w:val="left" w:pos="419"/>
              </w:tabs>
              <w:spacing w:line="160" w:lineRule="atLeast"/>
              <w:ind w:left="0" w:right="10" w:firstLine="0"/>
              <w:jc w:val="both"/>
              <w:rPr>
                <w:sz w:val="18"/>
                <w:szCs w:val="18"/>
              </w:rPr>
            </w:pPr>
            <w:r w:rsidRPr="00493FB1">
              <w:rPr>
                <w:sz w:val="18"/>
                <w:szCs w:val="18"/>
              </w:rPr>
              <w:t>Страховая премия</w:t>
            </w:r>
            <w:r w:rsidR="007B3E4D">
              <w:rPr>
                <w:sz w:val="18"/>
                <w:szCs w:val="18"/>
              </w:rPr>
              <w:t xml:space="preserve">, согласно </w:t>
            </w:r>
            <w:r w:rsidR="007B3E4D" w:rsidRPr="007B3E4D">
              <w:rPr>
                <w:b/>
                <w:sz w:val="18"/>
                <w:szCs w:val="18"/>
              </w:rPr>
              <w:t>Приложения 1 (Спецификация 1)</w:t>
            </w:r>
            <w:r w:rsidRPr="00493FB1">
              <w:rPr>
                <w:sz w:val="18"/>
                <w:szCs w:val="18"/>
              </w:rPr>
              <w:t xml:space="preserve"> составляет </w:t>
            </w:r>
            <w:r w:rsidR="00493FB1">
              <w:rPr>
                <w:sz w:val="18"/>
                <w:szCs w:val="18"/>
              </w:rPr>
              <w:t>-----------</w:t>
            </w:r>
            <w:r w:rsidRPr="00493FB1">
              <w:rPr>
                <w:sz w:val="18"/>
                <w:szCs w:val="18"/>
              </w:rPr>
              <w:t xml:space="preserve"> тенге и подлежит оплате единовременным платежом в течение 3</w:t>
            </w:r>
            <w:r w:rsidR="00493FB1">
              <w:rPr>
                <w:sz w:val="18"/>
                <w:szCs w:val="18"/>
              </w:rPr>
              <w:t>0</w:t>
            </w:r>
            <w:r w:rsidRPr="00493FB1">
              <w:rPr>
                <w:sz w:val="18"/>
                <w:szCs w:val="18"/>
              </w:rPr>
              <w:t xml:space="preserve"> рабочих дней с даты подписания Договора уполномоченными представителями Сторон путем перечисления денег на банковский счет Страховщика или наличными деньгами в кассу Страховщика. </w:t>
            </w:r>
          </w:p>
          <w:p w14:paraId="389C15D4" w14:textId="77777777" w:rsidR="001430BF" w:rsidRPr="00493FB1" w:rsidRDefault="001430BF" w:rsidP="00023BCE">
            <w:pPr>
              <w:pStyle w:val="a4"/>
              <w:numPr>
                <w:ilvl w:val="1"/>
                <w:numId w:val="1"/>
              </w:numPr>
              <w:tabs>
                <w:tab w:val="clear" w:pos="2345"/>
                <w:tab w:val="num" w:pos="560"/>
              </w:tabs>
              <w:spacing w:after="0"/>
              <w:ind w:left="0" w:firstLine="0"/>
              <w:jc w:val="both"/>
              <w:rPr>
                <w:sz w:val="18"/>
                <w:szCs w:val="18"/>
              </w:rPr>
            </w:pPr>
            <w:r w:rsidRPr="00493FB1">
              <w:rPr>
                <w:sz w:val="18"/>
                <w:szCs w:val="18"/>
              </w:rPr>
              <w:t>Договор вступает в силу со дня, следующего за днем оплаты страховой премии. Днем уплаты страховой премии считается день поступления денег на банковский счет или в кассу Страховщика, если условиями Договора не предусмотрено иное.</w:t>
            </w:r>
          </w:p>
          <w:p w14:paraId="56FE4254" w14:textId="77777777" w:rsidR="0032482C" w:rsidRPr="00493FB1" w:rsidRDefault="0032482C" w:rsidP="00260610">
            <w:pPr>
              <w:pStyle w:val="a9"/>
              <w:numPr>
                <w:ilvl w:val="1"/>
                <w:numId w:val="1"/>
              </w:numPr>
              <w:tabs>
                <w:tab w:val="clear" w:pos="2345"/>
                <w:tab w:val="left" w:pos="567"/>
                <w:tab w:val="num" w:pos="601"/>
              </w:tabs>
              <w:ind w:left="34" w:firstLine="0"/>
              <w:jc w:val="both"/>
              <w:rPr>
                <w:rFonts w:eastAsia="Calibri"/>
                <w:sz w:val="18"/>
                <w:szCs w:val="18"/>
              </w:rPr>
            </w:pPr>
            <w:r w:rsidRPr="00493FB1">
              <w:rPr>
                <w:sz w:val="18"/>
                <w:szCs w:val="18"/>
                <w:shd w:val="clear" w:color="auto" w:fill="FFFFFF"/>
              </w:rPr>
              <w:t>Страховщик предоставляет возможность оплаты страховой премии безналичным способом через интернет-ресурс страховщика.</w:t>
            </w:r>
          </w:p>
          <w:p w14:paraId="734361F6" w14:textId="77777777" w:rsidR="0032482C" w:rsidRPr="00493FB1" w:rsidRDefault="0032482C" w:rsidP="00260610">
            <w:pPr>
              <w:numPr>
                <w:ilvl w:val="1"/>
                <w:numId w:val="1"/>
              </w:numPr>
              <w:tabs>
                <w:tab w:val="clear" w:pos="2345"/>
                <w:tab w:val="left" w:pos="567"/>
                <w:tab w:val="num" w:pos="601"/>
              </w:tabs>
              <w:ind w:left="34" w:firstLine="0"/>
              <w:jc w:val="both"/>
              <w:rPr>
                <w:rFonts w:eastAsia="Calibri"/>
                <w:sz w:val="18"/>
                <w:szCs w:val="18"/>
              </w:rPr>
            </w:pPr>
            <w:r w:rsidRPr="00493FB1">
              <w:rPr>
                <w:rFonts w:eastAsia="Calibri"/>
                <w:sz w:val="18"/>
                <w:szCs w:val="18"/>
              </w:rPr>
              <w:t>При заключении договора обязательного экологического страхования с использованием интернет-ресурса страховщика страхователь уплачивает страховую премию (первый страховой взнос) после ознакомления с условиями страхования, предусмотренными настоящими правилами страхования, подтверждая тем самым свое согласие заключить этот договор присоединения на предложенных ему условиях.</w:t>
            </w:r>
          </w:p>
          <w:p w14:paraId="7B120536" w14:textId="77777777" w:rsidR="001430BF" w:rsidRPr="00493FB1" w:rsidRDefault="001430BF" w:rsidP="00023BCE">
            <w:pPr>
              <w:pStyle w:val="a4"/>
              <w:numPr>
                <w:ilvl w:val="1"/>
                <w:numId w:val="1"/>
              </w:numPr>
              <w:tabs>
                <w:tab w:val="left" w:pos="-142"/>
                <w:tab w:val="left" w:pos="567"/>
              </w:tabs>
              <w:spacing w:after="0"/>
              <w:ind w:left="0" w:firstLine="0"/>
              <w:jc w:val="both"/>
              <w:rPr>
                <w:sz w:val="18"/>
                <w:szCs w:val="18"/>
              </w:rPr>
            </w:pPr>
            <w:r w:rsidRPr="00493FB1">
              <w:rPr>
                <w:sz w:val="18"/>
                <w:szCs w:val="18"/>
              </w:rPr>
              <w:t>Срок действия Договора:</w:t>
            </w:r>
            <w:r w:rsidR="00CA59C1">
              <w:rPr>
                <w:sz w:val="18"/>
                <w:szCs w:val="18"/>
              </w:rPr>
              <w:t xml:space="preserve"> 09. 0</w:t>
            </w:r>
            <w:r w:rsidR="00B1335E">
              <w:rPr>
                <w:sz w:val="18"/>
                <w:szCs w:val="18"/>
              </w:rPr>
              <w:t>7</w:t>
            </w:r>
            <w:r w:rsidR="00CA59C1">
              <w:rPr>
                <w:sz w:val="18"/>
                <w:szCs w:val="18"/>
              </w:rPr>
              <w:t>. 2021- 09. 0</w:t>
            </w:r>
            <w:r w:rsidR="00B1335E">
              <w:rPr>
                <w:sz w:val="18"/>
                <w:szCs w:val="18"/>
              </w:rPr>
              <w:t>7</w:t>
            </w:r>
            <w:r w:rsidR="00CA59C1">
              <w:rPr>
                <w:sz w:val="18"/>
                <w:szCs w:val="18"/>
              </w:rPr>
              <w:t>. 2022 гг</w:t>
            </w:r>
            <w:r w:rsidRPr="00493FB1">
              <w:rPr>
                <w:sz w:val="18"/>
                <w:szCs w:val="18"/>
              </w:rPr>
              <w:t>.</w:t>
            </w:r>
          </w:p>
          <w:p w14:paraId="7D5EE9B7" w14:textId="77777777" w:rsidR="001430BF" w:rsidRPr="00493FB1" w:rsidRDefault="001430BF" w:rsidP="00023BCE">
            <w:pPr>
              <w:pStyle w:val="1"/>
              <w:numPr>
                <w:ilvl w:val="1"/>
                <w:numId w:val="1"/>
              </w:numPr>
              <w:tabs>
                <w:tab w:val="num" w:pos="0"/>
                <w:tab w:val="left" w:pos="567"/>
                <w:tab w:val="num" w:pos="900"/>
              </w:tabs>
              <w:spacing w:line="160" w:lineRule="atLeast"/>
              <w:ind w:left="0" w:right="10" w:firstLine="0"/>
              <w:jc w:val="both"/>
              <w:rPr>
                <w:caps/>
                <w:sz w:val="18"/>
                <w:szCs w:val="18"/>
              </w:rPr>
            </w:pPr>
            <w:r w:rsidRPr="00493FB1">
              <w:rPr>
                <w:sz w:val="18"/>
                <w:szCs w:val="18"/>
              </w:rPr>
              <w:t>Территорией страхования считается тер</w:t>
            </w:r>
            <w:r w:rsidRPr="00493FB1">
              <w:rPr>
                <w:sz w:val="18"/>
                <w:szCs w:val="18"/>
              </w:rPr>
              <w:softHyphen/>
              <w:t>ритория Республики Казахстан.</w:t>
            </w:r>
          </w:p>
          <w:p w14:paraId="3D39107C" w14:textId="77777777" w:rsidR="001430BF" w:rsidRPr="00493FB1" w:rsidRDefault="001430BF" w:rsidP="00023BCE">
            <w:pPr>
              <w:pStyle w:val="1"/>
              <w:numPr>
                <w:ilvl w:val="1"/>
                <w:numId w:val="1"/>
              </w:numPr>
              <w:tabs>
                <w:tab w:val="num" w:pos="0"/>
                <w:tab w:val="left" w:pos="567"/>
                <w:tab w:val="num" w:pos="900"/>
              </w:tabs>
              <w:spacing w:line="160" w:lineRule="atLeast"/>
              <w:ind w:left="0" w:right="10" w:firstLine="0"/>
              <w:jc w:val="both"/>
              <w:rPr>
                <w:caps/>
                <w:sz w:val="18"/>
                <w:szCs w:val="18"/>
              </w:rPr>
            </w:pPr>
            <w:r w:rsidRPr="00493FB1">
              <w:rPr>
                <w:sz w:val="18"/>
                <w:szCs w:val="18"/>
              </w:rPr>
              <w:t>Вид валюты страховой суммы, страховой выплаты и страховой премии: тенге</w:t>
            </w:r>
          </w:p>
          <w:p w14:paraId="513A3A64" w14:textId="77777777" w:rsidR="001430BF" w:rsidRPr="00493FB1" w:rsidRDefault="001430BF" w:rsidP="00F71034">
            <w:pPr>
              <w:pStyle w:val="1"/>
              <w:numPr>
                <w:ilvl w:val="1"/>
                <w:numId w:val="1"/>
              </w:numPr>
              <w:tabs>
                <w:tab w:val="num" w:pos="0"/>
                <w:tab w:val="left" w:pos="567"/>
                <w:tab w:val="num" w:pos="900"/>
              </w:tabs>
              <w:spacing w:line="160" w:lineRule="atLeast"/>
              <w:ind w:left="0" w:right="10" w:hanging="36"/>
              <w:jc w:val="both"/>
              <w:rPr>
                <w:b/>
                <w:bCs/>
                <w:sz w:val="18"/>
                <w:szCs w:val="18"/>
              </w:rPr>
            </w:pPr>
            <w:bookmarkStart w:id="0" w:name="SUB10002"/>
            <w:bookmarkStart w:id="1" w:name="SUB10003"/>
            <w:bookmarkStart w:id="2" w:name="SUB10005"/>
            <w:bookmarkStart w:id="3" w:name="SUB10007"/>
            <w:bookmarkStart w:id="4" w:name="SUB10008"/>
            <w:bookmarkStart w:id="5" w:name="SUB10009"/>
            <w:bookmarkStart w:id="6" w:name="SUB10010"/>
            <w:bookmarkStart w:id="7" w:name="SUB10011"/>
            <w:bookmarkStart w:id="8" w:name="SUB10012"/>
            <w:bookmarkStart w:id="9" w:name="SUB10013"/>
            <w:bookmarkStart w:id="10" w:name="SUB10014"/>
            <w:bookmarkStart w:id="11" w:name="SUB10015"/>
            <w:bookmarkEnd w:id="0"/>
            <w:bookmarkEnd w:id="1"/>
            <w:bookmarkEnd w:id="2"/>
            <w:bookmarkEnd w:id="3"/>
            <w:bookmarkEnd w:id="4"/>
            <w:bookmarkEnd w:id="5"/>
            <w:bookmarkEnd w:id="6"/>
            <w:bookmarkEnd w:id="7"/>
            <w:bookmarkEnd w:id="8"/>
            <w:bookmarkEnd w:id="9"/>
            <w:bookmarkEnd w:id="10"/>
            <w:bookmarkEnd w:id="11"/>
            <w:r w:rsidRPr="00493FB1">
              <w:rPr>
                <w:sz w:val="18"/>
                <w:szCs w:val="18"/>
              </w:rPr>
              <w:t xml:space="preserve">В рамках Договора Страховщик </w:t>
            </w:r>
            <w:r w:rsidR="00F71034" w:rsidRPr="00493FB1">
              <w:rPr>
                <w:bCs/>
                <w:sz w:val="18"/>
                <w:szCs w:val="18"/>
              </w:rPr>
              <w:t>оформляет Страхователю страховой полис в электронной форме.</w:t>
            </w:r>
          </w:p>
        </w:tc>
      </w:tr>
      <w:tr w:rsidR="001430BF" w:rsidRPr="00493FB1" w14:paraId="24AD9326" w14:textId="77777777" w:rsidTr="001430BF">
        <w:tc>
          <w:tcPr>
            <w:tcW w:w="5346" w:type="dxa"/>
          </w:tcPr>
          <w:p w14:paraId="1ED9B2AB" w14:textId="77777777" w:rsidR="001430BF" w:rsidRPr="00493FB1" w:rsidRDefault="001430BF" w:rsidP="00023BCE">
            <w:pPr>
              <w:pStyle w:val="1"/>
              <w:numPr>
                <w:ilvl w:val="0"/>
                <w:numId w:val="13"/>
              </w:numPr>
              <w:spacing w:line="160" w:lineRule="atLeast"/>
              <w:ind w:right="10"/>
              <w:jc w:val="center"/>
              <w:rPr>
                <w:b/>
                <w:bCs/>
                <w:sz w:val="18"/>
                <w:szCs w:val="18"/>
                <w:lang w:val="kk-KZ"/>
              </w:rPr>
            </w:pPr>
            <w:r w:rsidRPr="00493FB1">
              <w:rPr>
                <w:b/>
                <w:bCs/>
                <w:caps/>
                <w:sz w:val="18"/>
                <w:szCs w:val="18"/>
                <w:lang w:val="kk-KZ"/>
              </w:rPr>
              <w:t>САҚТАНДЫРУ ЖАҒДАЙЫ</w:t>
            </w:r>
          </w:p>
          <w:p w14:paraId="20A801DF" w14:textId="77777777" w:rsidR="001430BF" w:rsidRPr="00493FB1" w:rsidRDefault="001430BF" w:rsidP="00023BCE">
            <w:pPr>
              <w:numPr>
                <w:ilvl w:val="1"/>
                <w:numId w:val="13"/>
              </w:numPr>
              <w:tabs>
                <w:tab w:val="left" w:pos="390"/>
              </w:tabs>
              <w:ind w:left="0" w:firstLine="0"/>
              <w:jc w:val="both"/>
              <w:rPr>
                <w:sz w:val="18"/>
                <w:szCs w:val="18"/>
                <w:lang w:val="kk-KZ"/>
              </w:rPr>
            </w:pPr>
            <w:r w:rsidRPr="00493FB1">
              <w:rPr>
                <w:rStyle w:val="s0"/>
                <w:color w:val="auto"/>
                <w:sz w:val="18"/>
                <w:szCs w:val="18"/>
                <w:lang w:val="kk-KZ"/>
              </w:rPr>
              <w:t xml:space="preserve">Қоршаған ортаның авариялық ластануы нәтижесінде </w:t>
            </w:r>
            <w:r w:rsidRPr="00493FB1">
              <w:rPr>
                <w:rStyle w:val="s0"/>
                <w:color w:val="auto"/>
                <w:sz w:val="18"/>
                <w:szCs w:val="18"/>
                <w:lang w:val="kk-KZ"/>
              </w:rPr>
              <w:lastRenderedPageBreak/>
              <w:t>қоршаған ортаға келтірілген зиянды өтеу жөніндегі сақтанушының азаматтық-құқықтық жауапкершілігінің басталу фактісі міндетті экологиялық сақтандыру шарты бойынша сақтандыру жағдайы деп танылады.</w:t>
            </w:r>
          </w:p>
        </w:tc>
        <w:tc>
          <w:tcPr>
            <w:tcW w:w="4961" w:type="dxa"/>
          </w:tcPr>
          <w:p w14:paraId="685C80E1" w14:textId="77777777" w:rsidR="001430BF" w:rsidRPr="00493FB1" w:rsidRDefault="001430BF" w:rsidP="00023BCE">
            <w:pPr>
              <w:pStyle w:val="1"/>
              <w:numPr>
                <w:ilvl w:val="0"/>
                <w:numId w:val="1"/>
              </w:numPr>
              <w:spacing w:line="160" w:lineRule="atLeast"/>
              <w:ind w:right="10"/>
              <w:jc w:val="center"/>
              <w:rPr>
                <w:b/>
                <w:bCs/>
                <w:sz w:val="18"/>
                <w:szCs w:val="18"/>
              </w:rPr>
            </w:pPr>
            <w:r w:rsidRPr="00493FB1">
              <w:rPr>
                <w:b/>
                <w:bCs/>
                <w:caps/>
                <w:sz w:val="18"/>
                <w:szCs w:val="18"/>
              </w:rPr>
              <w:lastRenderedPageBreak/>
              <w:t>Страховой случай</w:t>
            </w:r>
          </w:p>
          <w:p w14:paraId="3FC932C5" w14:textId="77777777" w:rsidR="001430BF" w:rsidRPr="00493FB1" w:rsidRDefault="001430BF" w:rsidP="00023BCE">
            <w:pPr>
              <w:pStyle w:val="1"/>
              <w:numPr>
                <w:ilvl w:val="1"/>
                <w:numId w:val="1"/>
              </w:numPr>
              <w:tabs>
                <w:tab w:val="num" w:pos="3"/>
                <w:tab w:val="left" w:pos="390"/>
              </w:tabs>
              <w:spacing w:line="160" w:lineRule="atLeast"/>
              <w:ind w:left="0" w:right="10" w:hanging="36"/>
              <w:jc w:val="both"/>
              <w:rPr>
                <w:b/>
                <w:bCs/>
                <w:sz w:val="18"/>
                <w:szCs w:val="18"/>
              </w:rPr>
            </w:pPr>
            <w:r w:rsidRPr="00493FB1">
              <w:rPr>
                <w:rStyle w:val="s0"/>
                <w:color w:val="auto"/>
                <w:sz w:val="18"/>
                <w:szCs w:val="18"/>
              </w:rPr>
              <w:t xml:space="preserve">Страховым случаем по договору обязательного </w:t>
            </w:r>
            <w:r w:rsidRPr="00493FB1">
              <w:rPr>
                <w:rStyle w:val="s0"/>
                <w:color w:val="auto"/>
                <w:sz w:val="18"/>
                <w:szCs w:val="18"/>
              </w:rPr>
              <w:lastRenderedPageBreak/>
              <w:t>экологического страхования признается факт наступления гражданско-правовой ответственности страхователя по возмещению вреда, причиненного окружающей среде в результате ее аварийного загрязнения.</w:t>
            </w:r>
            <w:r w:rsidR="00B478AE" w:rsidRPr="00493FB1" w:rsidDel="00B478AE">
              <w:rPr>
                <w:b/>
                <w:bCs/>
                <w:sz w:val="18"/>
                <w:szCs w:val="18"/>
              </w:rPr>
              <w:t xml:space="preserve"> </w:t>
            </w:r>
          </w:p>
        </w:tc>
      </w:tr>
      <w:tr w:rsidR="001430BF" w:rsidRPr="00493FB1" w14:paraId="662EB3E6" w14:textId="77777777" w:rsidTr="001430BF">
        <w:tc>
          <w:tcPr>
            <w:tcW w:w="5346" w:type="dxa"/>
          </w:tcPr>
          <w:p w14:paraId="31F2DBA4" w14:textId="77777777" w:rsidR="001430BF" w:rsidRPr="00493FB1" w:rsidRDefault="001430BF" w:rsidP="00023BCE">
            <w:pPr>
              <w:pStyle w:val="1"/>
              <w:numPr>
                <w:ilvl w:val="0"/>
                <w:numId w:val="1"/>
              </w:numPr>
              <w:tabs>
                <w:tab w:val="clear" w:pos="360"/>
                <w:tab w:val="num" w:pos="0"/>
                <w:tab w:val="left" w:pos="248"/>
              </w:tabs>
              <w:spacing w:line="160" w:lineRule="atLeast"/>
              <w:ind w:left="0" w:right="10" w:firstLine="0"/>
              <w:jc w:val="center"/>
              <w:rPr>
                <w:b/>
                <w:bCs/>
                <w:sz w:val="18"/>
                <w:szCs w:val="18"/>
              </w:rPr>
            </w:pPr>
            <w:r w:rsidRPr="00493FB1">
              <w:rPr>
                <w:b/>
                <w:bCs/>
                <w:sz w:val="18"/>
                <w:szCs w:val="18"/>
                <w:lang w:val="kk-KZ"/>
              </w:rPr>
              <w:lastRenderedPageBreak/>
              <w:t>ТАРАПТАРДЫҢ ҚҰҚЫҚТАРЫ МЕН МІНДЕТТЕРІ</w:t>
            </w:r>
          </w:p>
          <w:p w14:paraId="4CE0FD51" w14:textId="77777777" w:rsidR="001430BF" w:rsidRPr="00493FB1" w:rsidRDefault="001430BF" w:rsidP="00023BCE">
            <w:pPr>
              <w:numPr>
                <w:ilvl w:val="1"/>
                <w:numId w:val="1"/>
              </w:numPr>
              <w:tabs>
                <w:tab w:val="clear" w:pos="2345"/>
                <w:tab w:val="num" w:pos="346"/>
              </w:tabs>
              <w:ind w:left="0" w:firstLine="0"/>
              <w:rPr>
                <w:b/>
                <w:bCs/>
                <w:sz w:val="18"/>
                <w:szCs w:val="18"/>
              </w:rPr>
            </w:pPr>
            <w:r w:rsidRPr="00493FB1">
              <w:rPr>
                <w:rStyle w:val="s0"/>
                <w:b/>
                <w:bCs/>
                <w:color w:val="auto"/>
                <w:sz w:val="18"/>
                <w:szCs w:val="18"/>
              </w:rPr>
              <w:t>Сақтанушы</w:t>
            </w:r>
            <w:r w:rsidRPr="00493FB1">
              <w:rPr>
                <w:rStyle w:val="s0"/>
                <w:b/>
                <w:bCs/>
                <w:color w:val="auto"/>
                <w:sz w:val="18"/>
                <w:szCs w:val="18"/>
                <w:lang w:val="kk-KZ"/>
              </w:rPr>
              <w:t>ның құқықтары</w:t>
            </w:r>
            <w:r w:rsidRPr="00493FB1">
              <w:rPr>
                <w:rStyle w:val="s0"/>
                <w:b/>
                <w:bCs/>
                <w:color w:val="auto"/>
                <w:sz w:val="18"/>
                <w:szCs w:val="18"/>
              </w:rPr>
              <w:t>:</w:t>
            </w:r>
          </w:p>
          <w:p w14:paraId="6E62E4FD" w14:textId="77777777" w:rsidR="001430BF" w:rsidRPr="00493FB1" w:rsidRDefault="001430BF" w:rsidP="00023BCE">
            <w:pPr>
              <w:numPr>
                <w:ilvl w:val="0"/>
                <w:numId w:val="14"/>
              </w:numPr>
              <w:tabs>
                <w:tab w:val="left" w:pos="248"/>
              </w:tabs>
              <w:ind w:left="0" w:firstLine="0"/>
              <w:jc w:val="both"/>
              <w:rPr>
                <w:sz w:val="18"/>
                <w:szCs w:val="18"/>
              </w:rPr>
            </w:pPr>
            <w:r w:rsidRPr="00493FB1">
              <w:rPr>
                <w:rStyle w:val="s0"/>
                <w:color w:val="auto"/>
                <w:sz w:val="18"/>
                <w:szCs w:val="18"/>
              </w:rPr>
              <w:t>Сақтандырушыдан сақтандыру шарты бойынша міндетті экологиялық сақтандыру талаптарын, өзінің құқықтары мен міндеттерін</w:t>
            </w:r>
            <w:r w:rsidRPr="00493FB1">
              <w:rPr>
                <w:rStyle w:val="s0"/>
                <w:color w:val="auto"/>
                <w:sz w:val="18"/>
                <w:szCs w:val="18"/>
                <w:lang w:val="kk-KZ"/>
              </w:rPr>
              <w:t xml:space="preserve"> </w:t>
            </w:r>
            <w:r w:rsidRPr="00493FB1">
              <w:rPr>
                <w:rStyle w:val="s0"/>
                <w:color w:val="auto"/>
                <w:sz w:val="18"/>
                <w:szCs w:val="18"/>
              </w:rPr>
              <w:t>түсіндіруді талапетуге;</w:t>
            </w:r>
          </w:p>
          <w:p w14:paraId="62F7B292" w14:textId="77777777" w:rsidR="001430BF" w:rsidRPr="00493FB1" w:rsidRDefault="001430BF" w:rsidP="00023BCE">
            <w:pPr>
              <w:numPr>
                <w:ilvl w:val="0"/>
                <w:numId w:val="14"/>
              </w:numPr>
              <w:tabs>
                <w:tab w:val="left" w:pos="248"/>
              </w:tabs>
              <w:ind w:left="0" w:firstLine="0"/>
              <w:jc w:val="both"/>
              <w:rPr>
                <w:rStyle w:val="s0"/>
                <w:color w:val="auto"/>
                <w:sz w:val="18"/>
                <w:szCs w:val="18"/>
              </w:rPr>
            </w:pPr>
            <w:r w:rsidRPr="00493FB1">
              <w:rPr>
                <w:rStyle w:val="s0"/>
                <w:color w:val="auto"/>
                <w:sz w:val="18"/>
                <w:szCs w:val="18"/>
              </w:rPr>
              <w:t>қоршаған ортаның авариялық ластануы нәтижесінде үшінші тұлғалардың өміріне, денсаулығына, мүлкіне және (немесе) қоршаған ортаға келтірілген зиянның мөлшерін бағалау үшін тәуелсіз сарапшы тартуға;</w:t>
            </w:r>
          </w:p>
          <w:p w14:paraId="538A8432" w14:textId="77777777" w:rsidR="001430BF" w:rsidRPr="00493FB1" w:rsidRDefault="001430BF" w:rsidP="00023BCE">
            <w:pPr>
              <w:numPr>
                <w:ilvl w:val="0"/>
                <w:numId w:val="14"/>
              </w:numPr>
              <w:tabs>
                <w:tab w:val="left" w:pos="248"/>
              </w:tabs>
              <w:ind w:left="0" w:firstLine="0"/>
              <w:jc w:val="both"/>
              <w:rPr>
                <w:rStyle w:val="s0"/>
                <w:color w:val="auto"/>
                <w:sz w:val="18"/>
                <w:szCs w:val="18"/>
              </w:rPr>
            </w:pPr>
            <w:r w:rsidRPr="00493FB1">
              <w:rPr>
                <w:rStyle w:val="s0"/>
                <w:color w:val="auto"/>
                <w:sz w:val="18"/>
                <w:szCs w:val="18"/>
              </w:rPr>
              <w:t>сақтандырушы немесе тәуелсіз сарапшы жүргізген келтірілген зиянның мөлшерін бағалаудың нәтижелерімен және сақтандыру төлемі мөлшерінің есептерімен танысуға;</w:t>
            </w:r>
          </w:p>
          <w:p w14:paraId="03FE675B" w14:textId="77777777" w:rsidR="001430BF" w:rsidRPr="00493FB1" w:rsidRDefault="001430BF" w:rsidP="00023BCE">
            <w:pPr>
              <w:numPr>
                <w:ilvl w:val="0"/>
                <w:numId w:val="14"/>
              </w:numPr>
              <w:tabs>
                <w:tab w:val="left" w:pos="248"/>
              </w:tabs>
              <w:ind w:left="0" w:firstLine="0"/>
              <w:jc w:val="both"/>
              <w:rPr>
                <w:rStyle w:val="s0"/>
                <w:color w:val="auto"/>
                <w:sz w:val="18"/>
                <w:szCs w:val="18"/>
              </w:rPr>
            </w:pPr>
            <w:r w:rsidRPr="00493FB1">
              <w:rPr>
                <w:rStyle w:val="s0"/>
                <w:color w:val="auto"/>
                <w:sz w:val="18"/>
                <w:szCs w:val="18"/>
              </w:rPr>
              <w:t>шартты мерзімінен бұрын тоқтатуға;</w:t>
            </w:r>
          </w:p>
          <w:p w14:paraId="51CFC4D5" w14:textId="77777777" w:rsidR="001430BF" w:rsidRPr="00493FB1" w:rsidRDefault="001430BF" w:rsidP="00023BCE">
            <w:pPr>
              <w:numPr>
                <w:ilvl w:val="0"/>
                <w:numId w:val="14"/>
              </w:numPr>
              <w:tabs>
                <w:tab w:val="left" w:pos="248"/>
              </w:tabs>
              <w:ind w:left="0" w:firstLine="0"/>
              <w:jc w:val="both"/>
              <w:rPr>
                <w:rStyle w:val="s0"/>
                <w:color w:val="auto"/>
                <w:sz w:val="18"/>
                <w:szCs w:val="18"/>
              </w:rPr>
            </w:pPr>
            <w:r w:rsidRPr="00493FB1">
              <w:rPr>
                <w:rStyle w:val="s0"/>
                <w:color w:val="auto"/>
                <w:sz w:val="18"/>
                <w:szCs w:val="18"/>
              </w:rPr>
              <w:t>сақтандырушының сақтандыру төлемін жүзеге асырудан бас тарту немесе оның мөлшерін азайту туралы шешіміне Қазақстан Республикасының заңнамасында белгілеген тәртіппен дау айтуға;</w:t>
            </w:r>
          </w:p>
          <w:p w14:paraId="2ABEF0C1" w14:textId="77777777" w:rsidR="005E1665" w:rsidRPr="00493FB1" w:rsidRDefault="005E1665" w:rsidP="00023BCE">
            <w:pPr>
              <w:numPr>
                <w:ilvl w:val="0"/>
                <w:numId w:val="14"/>
              </w:numPr>
              <w:tabs>
                <w:tab w:val="left" w:pos="248"/>
              </w:tabs>
              <w:ind w:left="0" w:firstLine="0"/>
              <w:jc w:val="both"/>
              <w:rPr>
                <w:rStyle w:val="s0"/>
                <w:color w:val="auto"/>
                <w:sz w:val="18"/>
                <w:szCs w:val="18"/>
              </w:rPr>
            </w:pPr>
            <w:r w:rsidRPr="00493FB1">
              <w:rPr>
                <w:rStyle w:val="s0"/>
                <w:color w:val="auto"/>
                <w:sz w:val="18"/>
                <w:szCs w:val="18"/>
                <w:lang w:val="kk-KZ"/>
              </w:rPr>
              <w:t xml:space="preserve">осы Шарттың 11-бабында қарастырылған ерекшеліктерді ескере отырып, Міндетті экологиялық сақтандыру шартынан туындайтын мәселелерді реттеу үшін Сақтандырушыға не сақтандыру омбусманына немесе сотқа жүгінуге; </w:t>
            </w:r>
          </w:p>
          <w:p w14:paraId="7A26D9A0" w14:textId="77777777" w:rsidR="005E1665" w:rsidRPr="00493FB1" w:rsidRDefault="005E1665" w:rsidP="00023BCE">
            <w:pPr>
              <w:numPr>
                <w:ilvl w:val="0"/>
                <w:numId w:val="14"/>
              </w:numPr>
              <w:tabs>
                <w:tab w:val="left" w:pos="248"/>
              </w:tabs>
              <w:ind w:left="0" w:firstLine="0"/>
              <w:jc w:val="both"/>
              <w:rPr>
                <w:rStyle w:val="s0"/>
                <w:color w:val="auto"/>
                <w:sz w:val="18"/>
                <w:szCs w:val="18"/>
              </w:rPr>
            </w:pPr>
            <w:r w:rsidRPr="00493FB1">
              <w:rPr>
                <w:rStyle w:val="s0"/>
                <w:color w:val="auto"/>
                <w:sz w:val="18"/>
                <w:szCs w:val="18"/>
                <w:lang w:val="kk-KZ"/>
              </w:rPr>
              <w:t>өтінішті және қоса берілетін құжаттарды сақтандыру омбу</w:t>
            </w:r>
            <w:r w:rsidR="00F80DD0" w:rsidRPr="00493FB1">
              <w:rPr>
                <w:rStyle w:val="s0"/>
                <w:color w:val="auto"/>
                <w:sz w:val="18"/>
                <w:szCs w:val="18"/>
                <w:lang w:val="kk-KZ"/>
              </w:rPr>
              <w:t>дсман</w:t>
            </w:r>
            <w:r w:rsidR="00220130" w:rsidRPr="00493FB1">
              <w:rPr>
                <w:rStyle w:val="s0"/>
                <w:color w:val="auto"/>
                <w:sz w:val="18"/>
                <w:szCs w:val="18"/>
                <w:lang w:val="kk-KZ"/>
              </w:rPr>
              <w:t xml:space="preserve">ына </w:t>
            </w:r>
            <w:r w:rsidR="00F80DD0" w:rsidRPr="00493FB1">
              <w:rPr>
                <w:rStyle w:val="s0"/>
                <w:color w:val="auto"/>
                <w:sz w:val="18"/>
                <w:szCs w:val="18"/>
                <w:lang w:val="kk-KZ"/>
              </w:rPr>
              <w:t xml:space="preserve">(мысалы сақтандыру омбусманына, оның ішінде оның интернет-ресурсы арқылы не </w:t>
            </w:r>
            <w:r w:rsidR="00220130" w:rsidRPr="00493FB1">
              <w:rPr>
                <w:rStyle w:val="s0"/>
                <w:color w:val="auto"/>
                <w:sz w:val="18"/>
                <w:szCs w:val="18"/>
                <w:lang w:val="kk-KZ"/>
              </w:rPr>
              <w:t>сақтандырушы, оның ішінде оның филиалы, өкілдігі арқылы</w:t>
            </w:r>
            <w:r w:rsidR="00F80DD0" w:rsidRPr="00493FB1">
              <w:rPr>
                <w:rStyle w:val="s0"/>
                <w:color w:val="auto"/>
                <w:sz w:val="18"/>
                <w:szCs w:val="18"/>
                <w:lang w:val="kk-KZ"/>
              </w:rPr>
              <w:t>)</w:t>
            </w:r>
            <w:r w:rsidR="00220130" w:rsidRPr="00493FB1">
              <w:rPr>
                <w:rStyle w:val="s0"/>
                <w:color w:val="auto"/>
                <w:sz w:val="18"/>
                <w:szCs w:val="18"/>
                <w:lang w:val="kk-KZ"/>
              </w:rPr>
              <w:t xml:space="preserve"> жолдауға; </w:t>
            </w:r>
          </w:p>
          <w:p w14:paraId="3F77D433" w14:textId="77777777" w:rsidR="001430BF" w:rsidRPr="00493FB1" w:rsidRDefault="00220130" w:rsidP="00023BCE">
            <w:pPr>
              <w:numPr>
                <w:ilvl w:val="0"/>
                <w:numId w:val="14"/>
              </w:numPr>
              <w:tabs>
                <w:tab w:val="left" w:pos="248"/>
              </w:tabs>
              <w:ind w:left="0" w:firstLine="0"/>
              <w:jc w:val="both"/>
              <w:rPr>
                <w:rStyle w:val="s0"/>
                <w:color w:val="auto"/>
                <w:sz w:val="18"/>
                <w:szCs w:val="18"/>
              </w:rPr>
            </w:pPr>
            <w:r w:rsidRPr="00493FB1">
              <w:rPr>
                <w:rStyle w:val="s0"/>
                <w:color w:val="auto"/>
                <w:sz w:val="18"/>
                <w:szCs w:val="18"/>
                <w:lang w:val="kk-KZ"/>
              </w:rPr>
              <w:t xml:space="preserve">Шартта және </w:t>
            </w:r>
            <w:r w:rsidR="001430BF" w:rsidRPr="00493FB1">
              <w:rPr>
                <w:rStyle w:val="s0"/>
                <w:color w:val="auto"/>
                <w:sz w:val="18"/>
                <w:szCs w:val="18"/>
              </w:rPr>
              <w:t>Заңда көзделген жағдайларда сақтандыру төлемін алуға құқылы.</w:t>
            </w:r>
          </w:p>
          <w:p w14:paraId="731472C7" w14:textId="77777777" w:rsidR="001430BF" w:rsidRPr="00493FB1" w:rsidRDefault="00220130" w:rsidP="00023BCE">
            <w:pPr>
              <w:numPr>
                <w:ilvl w:val="0"/>
                <w:numId w:val="14"/>
              </w:numPr>
              <w:tabs>
                <w:tab w:val="left" w:pos="248"/>
              </w:tabs>
              <w:ind w:left="0" w:firstLine="0"/>
              <w:jc w:val="both"/>
              <w:rPr>
                <w:rStyle w:val="s0"/>
                <w:color w:val="auto"/>
                <w:sz w:val="18"/>
                <w:szCs w:val="18"/>
                <w:lang w:val="kk-KZ"/>
              </w:rPr>
            </w:pPr>
            <w:r w:rsidRPr="00493FB1">
              <w:rPr>
                <w:rStyle w:val="s0"/>
                <w:color w:val="auto"/>
                <w:sz w:val="18"/>
                <w:szCs w:val="18"/>
                <w:lang w:val="kk-KZ"/>
              </w:rPr>
              <w:t xml:space="preserve"> </w:t>
            </w:r>
            <w:r w:rsidR="001430BF" w:rsidRPr="00493FB1">
              <w:rPr>
                <w:rStyle w:val="s0"/>
                <w:color w:val="auto"/>
                <w:sz w:val="18"/>
                <w:szCs w:val="18"/>
                <w:lang w:val="kk-KZ"/>
              </w:rPr>
              <w:t xml:space="preserve">Қазақстан Республикасының заңнамалық актілеріне қайшы келмейтін басқа да </w:t>
            </w:r>
            <w:r w:rsidRPr="00493FB1">
              <w:rPr>
                <w:rStyle w:val="s0"/>
                <w:color w:val="auto"/>
                <w:sz w:val="18"/>
                <w:szCs w:val="18"/>
                <w:lang w:val="kk-KZ"/>
              </w:rPr>
              <w:t xml:space="preserve">әрекеттерді жасауға құқылы. </w:t>
            </w:r>
          </w:p>
          <w:p w14:paraId="72843CB8" w14:textId="77777777" w:rsidR="001430BF" w:rsidRPr="00493FB1" w:rsidRDefault="001430BF" w:rsidP="00023BCE">
            <w:pPr>
              <w:numPr>
                <w:ilvl w:val="1"/>
                <w:numId w:val="1"/>
              </w:numPr>
              <w:tabs>
                <w:tab w:val="clear" w:pos="2345"/>
                <w:tab w:val="num" w:pos="346"/>
              </w:tabs>
              <w:ind w:left="0" w:firstLine="0"/>
              <w:rPr>
                <w:b/>
                <w:bCs/>
                <w:sz w:val="18"/>
                <w:szCs w:val="18"/>
              </w:rPr>
            </w:pPr>
            <w:r w:rsidRPr="00493FB1">
              <w:rPr>
                <w:rStyle w:val="s0"/>
                <w:b/>
                <w:bCs/>
                <w:color w:val="auto"/>
                <w:sz w:val="18"/>
                <w:szCs w:val="18"/>
              </w:rPr>
              <w:t>Сақтанушы</w:t>
            </w:r>
            <w:r w:rsidRPr="00493FB1">
              <w:rPr>
                <w:rStyle w:val="s0"/>
                <w:b/>
                <w:bCs/>
                <w:color w:val="auto"/>
                <w:sz w:val="18"/>
                <w:szCs w:val="18"/>
                <w:lang w:val="kk-KZ"/>
              </w:rPr>
              <w:t>ның міндеттері</w:t>
            </w:r>
            <w:r w:rsidRPr="00493FB1">
              <w:rPr>
                <w:rStyle w:val="s0"/>
                <w:b/>
                <w:bCs/>
                <w:color w:val="auto"/>
                <w:sz w:val="18"/>
                <w:szCs w:val="18"/>
              </w:rPr>
              <w:t>:</w:t>
            </w:r>
          </w:p>
          <w:p w14:paraId="561A4592" w14:textId="77777777" w:rsidR="001430BF" w:rsidRPr="00493FB1" w:rsidRDefault="001430BF" w:rsidP="00023BCE">
            <w:pPr>
              <w:numPr>
                <w:ilvl w:val="0"/>
                <w:numId w:val="15"/>
              </w:numPr>
              <w:tabs>
                <w:tab w:val="left" w:pos="248"/>
              </w:tabs>
              <w:ind w:left="0" w:firstLine="0"/>
              <w:jc w:val="both"/>
              <w:rPr>
                <w:sz w:val="18"/>
                <w:szCs w:val="18"/>
              </w:rPr>
            </w:pPr>
            <w:r w:rsidRPr="00493FB1">
              <w:rPr>
                <w:rStyle w:val="s0"/>
                <w:color w:val="auto"/>
                <w:sz w:val="18"/>
                <w:szCs w:val="18"/>
              </w:rPr>
              <w:t>Сақтандыру сыйақыларын міндетті экологиялық сақтандыру шартында белгіленген мөлшерде, тәртіппен және мерзімдерде төлеуге;</w:t>
            </w:r>
          </w:p>
          <w:p w14:paraId="48EBCD14" w14:textId="77777777" w:rsidR="001430BF" w:rsidRPr="00493FB1" w:rsidRDefault="001430BF" w:rsidP="00023BCE">
            <w:pPr>
              <w:numPr>
                <w:ilvl w:val="0"/>
                <w:numId w:val="15"/>
              </w:numPr>
              <w:tabs>
                <w:tab w:val="left" w:pos="248"/>
              </w:tabs>
              <w:ind w:left="0" w:firstLine="0"/>
              <w:jc w:val="both"/>
              <w:rPr>
                <w:rStyle w:val="s0"/>
                <w:color w:val="auto"/>
                <w:sz w:val="18"/>
                <w:szCs w:val="18"/>
              </w:rPr>
            </w:pPr>
            <w:r w:rsidRPr="00493FB1">
              <w:rPr>
                <w:rStyle w:val="s0"/>
                <w:color w:val="auto"/>
                <w:sz w:val="18"/>
                <w:szCs w:val="18"/>
                <w:lang w:val="kk-KZ"/>
              </w:rPr>
              <w:t>Сақтандырушыны сақтандыру тәуекелдерінің жай-күйі туралы хабардар етіп тұруға</w:t>
            </w:r>
          </w:p>
          <w:p w14:paraId="19274658" w14:textId="77777777" w:rsidR="001430BF" w:rsidRPr="00493FB1" w:rsidRDefault="001430BF" w:rsidP="00023BCE">
            <w:pPr>
              <w:numPr>
                <w:ilvl w:val="0"/>
                <w:numId w:val="15"/>
              </w:numPr>
              <w:tabs>
                <w:tab w:val="left" w:pos="248"/>
              </w:tabs>
              <w:ind w:left="0" w:firstLine="0"/>
              <w:jc w:val="both"/>
              <w:rPr>
                <w:rStyle w:val="s0"/>
                <w:color w:val="auto"/>
                <w:sz w:val="18"/>
                <w:szCs w:val="18"/>
              </w:rPr>
            </w:pPr>
            <w:r w:rsidRPr="00493FB1">
              <w:rPr>
                <w:rStyle w:val="s0"/>
                <w:color w:val="auto"/>
                <w:sz w:val="18"/>
                <w:szCs w:val="18"/>
              </w:rPr>
              <w:t>Сақтандырушыны сақтандыру жағдайының басталғаны туралы хабардар етуге;</w:t>
            </w:r>
          </w:p>
          <w:p w14:paraId="12C25BCA" w14:textId="77777777" w:rsidR="001430BF" w:rsidRPr="00493FB1" w:rsidRDefault="001430BF" w:rsidP="00023BCE">
            <w:pPr>
              <w:numPr>
                <w:ilvl w:val="0"/>
                <w:numId w:val="15"/>
              </w:numPr>
              <w:tabs>
                <w:tab w:val="left" w:pos="248"/>
              </w:tabs>
              <w:ind w:left="0" w:firstLine="0"/>
              <w:jc w:val="both"/>
              <w:rPr>
                <w:rStyle w:val="s0"/>
                <w:color w:val="auto"/>
                <w:sz w:val="18"/>
                <w:szCs w:val="18"/>
              </w:rPr>
            </w:pPr>
            <w:r w:rsidRPr="00493FB1">
              <w:rPr>
                <w:rStyle w:val="s0"/>
                <w:color w:val="auto"/>
                <w:sz w:val="18"/>
                <w:szCs w:val="18"/>
              </w:rPr>
              <w:t>Қоршаған ортаның авариялық ластануы кезінде ықтимал залалдарды болғызбау немесе азайту үшін қалыптасқан жағдайларда ақылға қонымды және қолдан келетін шаралар, соның ішінде мүліктерді Аман алып қалуға және зардап шеккен тұлғаларға көмек көрсетуге шаралар қолдануға;</w:t>
            </w:r>
          </w:p>
          <w:p w14:paraId="4548023D" w14:textId="77777777" w:rsidR="00D643B9" w:rsidRPr="00493FB1" w:rsidRDefault="00220130" w:rsidP="00D643B9">
            <w:pPr>
              <w:numPr>
                <w:ilvl w:val="0"/>
                <w:numId w:val="15"/>
              </w:numPr>
              <w:tabs>
                <w:tab w:val="left" w:pos="248"/>
              </w:tabs>
              <w:ind w:left="0" w:firstLine="0"/>
              <w:jc w:val="both"/>
              <w:rPr>
                <w:sz w:val="18"/>
                <w:szCs w:val="18"/>
              </w:rPr>
            </w:pPr>
            <w:r w:rsidRPr="00493FB1">
              <w:rPr>
                <w:sz w:val="18"/>
                <w:szCs w:val="18"/>
              </w:rPr>
              <w:t>Мүлiктiк сақтандыру шартының қолданылуы кезеңiнде сақтанушы шарт жасау кезінде сақтандырушыға хабарланған мән-жайлардағы өзiне белгiлі болған елеулi өзгерiстер туралы, егер бұл өзгерiстер сақтандыру тәуекелiн арттыруға елеулі ықпал жасайтындай болса, сақтандырушыға дереу хабарлауға мiндеттi</w:t>
            </w:r>
            <w:r w:rsidR="00D643B9" w:rsidRPr="00493FB1">
              <w:rPr>
                <w:sz w:val="18"/>
                <w:szCs w:val="18"/>
                <w:lang w:val="kk-KZ"/>
              </w:rPr>
              <w:t xml:space="preserve"> (Қазақстан Республикасы Азаматтық кодексінің 834 бабының                1 тармағы);</w:t>
            </w:r>
          </w:p>
          <w:p w14:paraId="768ABE4A" w14:textId="77777777" w:rsidR="00D643B9" w:rsidRPr="00493FB1" w:rsidRDefault="00D643B9" w:rsidP="00D643B9">
            <w:pPr>
              <w:tabs>
                <w:tab w:val="left" w:pos="248"/>
              </w:tabs>
              <w:jc w:val="both"/>
              <w:rPr>
                <w:sz w:val="18"/>
                <w:szCs w:val="18"/>
                <w:lang w:val="kk-KZ"/>
              </w:rPr>
            </w:pPr>
            <w:r w:rsidRPr="00493FB1">
              <w:rPr>
                <w:sz w:val="18"/>
                <w:szCs w:val="18"/>
                <w:lang w:val="kk-KZ"/>
              </w:rPr>
              <w:t xml:space="preserve">Заңда белгіленген өзгерістер елеулі деп танылады. </w:t>
            </w:r>
          </w:p>
          <w:p w14:paraId="43B31ECF" w14:textId="77777777" w:rsidR="00D643B9" w:rsidRPr="00493FB1" w:rsidRDefault="00D643B9" w:rsidP="00D643B9">
            <w:pPr>
              <w:tabs>
                <w:tab w:val="left" w:pos="248"/>
              </w:tabs>
              <w:jc w:val="both"/>
              <w:rPr>
                <w:rStyle w:val="s0"/>
                <w:color w:val="auto"/>
                <w:sz w:val="18"/>
                <w:szCs w:val="18"/>
                <w:lang w:val="kk-KZ"/>
              </w:rPr>
            </w:pPr>
            <w:r w:rsidRPr="00493FB1">
              <w:rPr>
                <w:sz w:val="18"/>
                <w:szCs w:val="18"/>
                <w:lang w:val="kk-KZ"/>
              </w:rPr>
              <w:t>Шартта</w:t>
            </w:r>
            <w:r w:rsidR="00E9324E" w:rsidRPr="00493FB1">
              <w:rPr>
                <w:sz w:val="18"/>
                <w:szCs w:val="18"/>
                <w:lang w:val="kk-KZ"/>
              </w:rPr>
              <w:t xml:space="preserve"> сақтанушының</w:t>
            </w:r>
            <w:r w:rsidRPr="00493FB1">
              <w:rPr>
                <w:sz w:val="18"/>
                <w:szCs w:val="18"/>
                <w:lang w:val="kk-KZ"/>
              </w:rPr>
              <w:t xml:space="preserve"> Қазақстан Республикасының заңнамалық актілеріне қайшы келмейтін </w:t>
            </w:r>
            <w:r w:rsidR="00E9324E" w:rsidRPr="00493FB1">
              <w:rPr>
                <w:sz w:val="18"/>
                <w:szCs w:val="18"/>
                <w:lang w:val="kk-KZ"/>
              </w:rPr>
              <w:t xml:space="preserve">басқа да міндеттері қарастырылуы мүмкін. </w:t>
            </w:r>
          </w:p>
          <w:p w14:paraId="49B1C3D7" w14:textId="77777777" w:rsidR="001430BF" w:rsidRPr="00493FB1" w:rsidRDefault="001430BF" w:rsidP="00023BCE">
            <w:pPr>
              <w:numPr>
                <w:ilvl w:val="0"/>
                <w:numId w:val="15"/>
              </w:numPr>
              <w:tabs>
                <w:tab w:val="left" w:pos="248"/>
              </w:tabs>
              <w:ind w:left="0" w:firstLine="0"/>
              <w:jc w:val="both"/>
              <w:rPr>
                <w:rStyle w:val="s0"/>
                <w:color w:val="auto"/>
                <w:sz w:val="18"/>
                <w:szCs w:val="18"/>
                <w:lang w:val="kk-KZ"/>
              </w:rPr>
            </w:pPr>
            <w:r w:rsidRPr="00493FB1">
              <w:rPr>
                <w:rStyle w:val="s0"/>
                <w:color w:val="auto"/>
                <w:sz w:val="18"/>
                <w:szCs w:val="18"/>
                <w:lang w:val="kk-KZ"/>
              </w:rPr>
              <w:t>Қоршаған ортаның авариялық ластануы жөнінде және зардап шеккен адамдар туралы тиісті органдарға олардың құзыретіне орай (мемлекеттік өртке қарсы қызмет органдарына, медициналық жедел жәрдем қызметіне, апаттық қызметтерге) хабарлауға;</w:t>
            </w:r>
          </w:p>
          <w:p w14:paraId="43B2E460" w14:textId="77777777" w:rsidR="001430BF" w:rsidRPr="00493FB1" w:rsidRDefault="001430BF" w:rsidP="00023BCE">
            <w:pPr>
              <w:numPr>
                <w:ilvl w:val="0"/>
                <w:numId w:val="15"/>
              </w:numPr>
              <w:tabs>
                <w:tab w:val="left" w:pos="248"/>
              </w:tabs>
              <w:ind w:left="0" w:firstLine="0"/>
              <w:jc w:val="both"/>
              <w:rPr>
                <w:rStyle w:val="s0"/>
                <w:color w:val="auto"/>
                <w:sz w:val="18"/>
                <w:szCs w:val="18"/>
                <w:lang w:val="kk-KZ"/>
              </w:rPr>
            </w:pPr>
            <w:r w:rsidRPr="00493FB1">
              <w:rPr>
                <w:rStyle w:val="s0"/>
                <w:color w:val="auto"/>
                <w:sz w:val="18"/>
                <w:szCs w:val="18"/>
                <w:lang w:val="kk-KZ"/>
              </w:rPr>
              <w:t>Сақтандыру жағдайы орын алғанда оған жауапты тұлғаға кері талап қою құқығын Сақтандырушыға беруге;;</w:t>
            </w:r>
          </w:p>
          <w:p w14:paraId="40F0057A" w14:textId="77777777" w:rsidR="001430BF" w:rsidRPr="00493FB1" w:rsidRDefault="001430BF" w:rsidP="00023BCE">
            <w:pPr>
              <w:numPr>
                <w:ilvl w:val="0"/>
                <w:numId w:val="15"/>
              </w:numPr>
              <w:tabs>
                <w:tab w:val="left" w:pos="248"/>
              </w:tabs>
              <w:ind w:left="0" w:firstLine="0"/>
              <w:jc w:val="both"/>
              <w:rPr>
                <w:rStyle w:val="s0"/>
                <w:color w:val="auto"/>
                <w:sz w:val="18"/>
                <w:szCs w:val="18"/>
                <w:lang w:val="kk-KZ"/>
              </w:rPr>
            </w:pPr>
            <w:r w:rsidRPr="00493FB1">
              <w:rPr>
                <w:rStyle w:val="s0"/>
                <w:color w:val="auto"/>
                <w:sz w:val="18"/>
                <w:szCs w:val="18"/>
                <w:lang w:val="kk-KZ"/>
              </w:rPr>
              <w:t>Қазақстан Республикасының заңнамалық актілеріне қайшы келмейтін басқа да міндеттері көзделуі мүмкін.</w:t>
            </w:r>
          </w:p>
          <w:p w14:paraId="530EE18D" w14:textId="77777777" w:rsidR="001430BF" w:rsidRPr="00493FB1" w:rsidRDefault="001430BF" w:rsidP="00023BCE">
            <w:pPr>
              <w:numPr>
                <w:ilvl w:val="1"/>
                <w:numId w:val="1"/>
              </w:numPr>
              <w:tabs>
                <w:tab w:val="clear" w:pos="2345"/>
                <w:tab w:val="num" w:pos="346"/>
              </w:tabs>
              <w:ind w:left="0" w:firstLine="0"/>
              <w:jc w:val="both"/>
              <w:rPr>
                <w:b/>
                <w:bCs/>
                <w:sz w:val="18"/>
                <w:szCs w:val="18"/>
                <w:lang w:val="kk-KZ"/>
              </w:rPr>
            </w:pPr>
            <w:r w:rsidRPr="00493FB1">
              <w:rPr>
                <w:rStyle w:val="s0"/>
                <w:b/>
                <w:bCs/>
                <w:color w:val="auto"/>
                <w:sz w:val="18"/>
                <w:szCs w:val="18"/>
                <w:lang w:val="kk-KZ"/>
              </w:rPr>
              <w:t>Сақтандырушының құқықтары:</w:t>
            </w:r>
          </w:p>
          <w:p w14:paraId="7CEFBBF4" w14:textId="77777777" w:rsidR="001430BF" w:rsidRPr="00493FB1" w:rsidRDefault="001430BF" w:rsidP="00023BCE">
            <w:pPr>
              <w:numPr>
                <w:ilvl w:val="0"/>
                <w:numId w:val="16"/>
              </w:numPr>
              <w:tabs>
                <w:tab w:val="left" w:pos="248"/>
              </w:tabs>
              <w:ind w:left="0" w:firstLine="0"/>
              <w:jc w:val="both"/>
              <w:rPr>
                <w:sz w:val="18"/>
                <w:szCs w:val="18"/>
                <w:lang w:val="kk-KZ"/>
              </w:rPr>
            </w:pPr>
            <w:r w:rsidRPr="00493FB1">
              <w:rPr>
                <w:rStyle w:val="s0"/>
                <w:color w:val="auto"/>
                <w:sz w:val="18"/>
                <w:szCs w:val="18"/>
                <w:lang w:val="kk-KZ"/>
              </w:rPr>
              <w:t xml:space="preserve">сақтандыру шартын жасасқан кезде сақтанушыдан, Қазақстан Республикасының Азаматтық кодексінде көзделген мәліметтерден басқа, осы Заңға сәйкес сақтандыру шартын жасасу үшін қажетті мәліметтерді, соның ішінде міндетті экологиялық сақтандырудың бұрынғы шарттары, сақтандыру </w:t>
            </w:r>
            <w:r w:rsidRPr="00493FB1">
              <w:rPr>
                <w:rStyle w:val="s0"/>
                <w:color w:val="auto"/>
                <w:sz w:val="18"/>
                <w:szCs w:val="18"/>
                <w:lang w:val="kk-KZ"/>
              </w:rPr>
              <w:lastRenderedPageBreak/>
              <w:t>жағдайлары мен сақтандыру төлемдері туралы ақпаратты табыс етуді талап етуге;</w:t>
            </w:r>
          </w:p>
          <w:p w14:paraId="140A88C3" w14:textId="77777777" w:rsidR="001430BF" w:rsidRPr="00493FB1" w:rsidRDefault="001430BF" w:rsidP="00023BCE">
            <w:pPr>
              <w:numPr>
                <w:ilvl w:val="0"/>
                <w:numId w:val="16"/>
              </w:numPr>
              <w:tabs>
                <w:tab w:val="left" w:pos="248"/>
              </w:tabs>
              <w:ind w:left="0" w:firstLine="0"/>
              <w:jc w:val="both"/>
              <w:rPr>
                <w:rStyle w:val="s0"/>
                <w:color w:val="auto"/>
                <w:sz w:val="18"/>
                <w:szCs w:val="18"/>
                <w:lang w:val="kk-KZ"/>
              </w:rPr>
            </w:pPr>
            <w:r w:rsidRPr="00493FB1">
              <w:rPr>
                <w:rStyle w:val="s0"/>
                <w:color w:val="auto"/>
                <w:sz w:val="18"/>
                <w:szCs w:val="18"/>
                <w:lang w:val="kk-KZ"/>
              </w:rPr>
              <w:t>тиісті мемлекеттік органдар мен ұйымдардан, олардың құзыретіне орай сақтандыру жағдайының басталу фактісін және жәбірленушіге келтірілген зиянның мөлшерін растайтын құжаттарды сұратуға;</w:t>
            </w:r>
          </w:p>
          <w:p w14:paraId="732D63E6" w14:textId="77777777" w:rsidR="001430BF" w:rsidRPr="00493FB1" w:rsidRDefault="001430BF" w:rsidP="00023BCE">
            <w:pPr>
              <w:numPr>
                <w:ilvl w:val="0"/>
                <w:numId w:val="16"/>
              </w:numPr>
              <w:tabs>
                <w:tab w:val="left" w:pos="248"/>
              </w:tabs>
              <w:ind w:left="0" w:firstLine="0"/>
              <w:jc w:val="both"/>
              <w:rPr>
                <w:rStyle w:val="s0"/>
                <w:color w:val="auto"/>
                <w:sz w:val="18"/>
                <w:szCs w:val="18"/>
                <w:lang w:val="kk-KZ"/>
              </w:rPr>
            </w:pPr>
            <w:r w:rsidRPr="00493FB1">
              <w:rPr>
                <w:rStyle w:val="s0"/>
                <w:color w:val="auto"/>
                <w:sz w:val="18"/>
                <w:szCs w:val="18"/>
                <w:lang w:val="kk-KZ"/>
              </w:rPr>
              <w:t>сақтанушыдан қоршаған ортаның ластану тәуекелін бағалау үшін қажетті, болған сақтандыру жағдайының себептері, мөлшері мен салдарлары туралы толық және дұрыс ақпарат алуға;</w:t>
            </w:r>
          </w:p>
          <w:p w14:paraId="2F5E5E33" w14:textId="77777777" w:rsidR="001430BF" w:rsidRPr="00493FB1" w:rsidRDefault="001430BF" w:rsidP="00023BCE">
            <w:pPr>
              <w:numPr>
                <w:ilvl w:val="0"/>
                <w:numId w:val="16"/>
              </w:numPr>
              <w:tabs>
                <w:tab w:val="left" w:pos="248"/>
              </w:tabs>
              <w:ind w:left="0" w:firstLine="0"/>
              <w:jc w:val="both"/>
              <w:rPr>
                <w:rStyle w:val="s0"/>
                <w:color w:val="auto"/>
                <w:sz w:val="18"/>
                <w:szCs w:val="18"/>
                <w:lang w:val="kk-KZ"/>
              </w:rPr>
            </w:pPr>
            <w:r w:rsidRPr="00493FB1">
              <w:rPr>
                <w:rStyle w:val="s0"/>
                <w:color w:val="auto"/>
                <w:sz w:val="18"/>
                <w:szCs w:val="18"/>
                <w:lang w:val="kk-KZ"/>
              </w:rPr>
              <w:t>сақтандыру жағдайының басталу себептері мен өзге де мән-жайларын белгілеу үшін қоршаған ортаға келтірілген зиянды, жәбірленушінің (пайда алушының) бүлінген (жойылған) мүлкін бағалауды жүргізуге;</w:t>
            </w:r>
          </w:p>
          <w:p w14:paraId="525096E1" w14:textId="77777777" w:rsidR="001430BF" w:rsidRPr="00493FB1" w:rsidRDefault="001430BF" w:rsidP="00023BCE">
            <w:pPr>
              <w:numPr>
                <w:ilvl w:val="0"/>
                <w:numId w:val="16"/>
              </w:numPr>
              <w:tabs>
                <w:tab w:val="left" w:pos="248"/>
              </w:tabs>
              <w:ind w:left="0" w:firstLine="0"/>
              <w:jc w:val="both"/>
              <w:rPr>
                <w:rStyle w:val="s0"/>
                <w:color w:val="auto"/>
                <w:sz w:val="18"/>
                <w:szCs w:val="18"/>
                <w:lang w:val="kk-KZ"/>
              </w:rPr>
            </w:pPr>
            <w:r w:rsidRPr="00493FB1">
              <w:rPr>
                <w:rStyle w:val="s0"/>
                <w:color w:val="auto"/>
                <w:sz w:val="18"/>
                <w:szCs w:val="18"/>
                <w:lang w:val="kk-KZ"/>
              </w:rPr>
              <w:t>қоршаған ортаның апаттық ластануы кезінде қоршаған ортаға зиян келтіріліп, сақтандыру жағдайы орын алған кезде келтірілген зиянның және сақтандыру төлемақысының мөлшерін анықтау үшін тәуелсіз сарапшыларды жұмысқа тартуға</w:t>
            </w:r>
          </w:p>
          <w:p w14:paraId="78B91319" w14:textId="77777777" w:rsidR="001430BF" w:rsidRPr="00493FB1" w:rsidRDefault="001430BF" w:rsidP="00023BCE">
            <w:pPr>
              <w:numPr>
                <w:ilvl w:val="0"/>
                <w:numId w:val="16"/>
              </w:numPr>
              <w:tabs>
                <w:tab w:val="left" w:pos="248"/>
              </w:tabs>
              <w:ind w:left="0" w:firstLine="0"/>
              <w:jc w:val="both"/>
              <w:rPr>
                <w:rStyle w:val="s0"/>
                <w:color w:val="auto"/>
                <w:sz w:val="18"/>
                <w:szCs w:val="18"/>
                <w:lang w:val="kk-KZ"/>
              </w:rPr>
            </w:pPr>
            <w:r w:rsidRPr="00493FB1">
              <w:rPr>
                <w:rStyle w:val="s0"/>
                <w:color w:val="auto"/>
                <w:sz w:val="18"/>
                <w:szCs w:val="18"/>
                <w:lang w:val="kk-KZ"/>
              </w:rPr>
              <w:t>қоршаған ортаның сақтандыру жағдайы басталғанға дейінгі және одан кейінгі жай-күйіне және сақтанушы жүзеге асыратын шаруашылық және өзге де қызметтің экологиялық қауіпті түрлеріне өз зерттеулерін жүргізуге;</w:t>
            </w:r>
          </w:p>
          <w:p w14:paraId="6F1E8C5B" w14:textId="77777777" w:rsidR="001430BF" w:rsidRPr="00493FB1" w:rsidRDefault="001430BF" w:rsidP="00023BCE">
            <w:pPr>
              <w:numPr>
                <w:ilvl w:val="0"/>
                <w:numId w:val="16"/>
              </w:numPr>
              <w:tabs>
                <w:tab w:val="left" w:pos="248"/>
              </w:tabs>
              <w:ind w:left="0" w:firstLine="0"/>
              <w:jc w:val="both"/>
              <w:rPr>
                <w:rStyle w:val="s0"/>
                <w:color w:val="auto"/>
                <w:sz w:val="18"/>
                <w:szCs w:val="18"/>
                <w:lang w:val="kk-KZ"/>
              </w:rPr>
            </w:pPr>
            <w:r w:rsidRPr="00493FB1">
              <w:rPr>
                <w:rStyle w:val="s0"/>
                <w:color w:val="auto"/>
                <w:sz w:val="18"/>
                <w:szCs w:val="18"/>
                <w:lang w:val="kk-KZ"/>
              </w:rPr>
              <w:t>Заңда көзделген жағдайларда зиян келтірілгені үшін жауапты тұлғаға кері талап құқығын қоюға;</w:t>
            </w:r>
          </w:p>
          <w:p w14:paraId="01FB7D04" w14:textId="77777777" w:rsidR="001430BF" w:rsidRPr="00493FB1" w:rsidRDefault="001430BF" w:rsidP="00023BCE">
            <w:pPr>
              <w:numPr>
                <w:ilvl w:val="0"/>
                <w:numId w:val="16"/>
              </w:numPr>
              <w:tabs>
                <w:tab w:val="left" w:pos="248"/>
              </w:tabs>
              <w:ind w:left="0" w:firstLine="0"/>
              <w:jc w:val="both"/>
              <w:rPr>
                <w:rStyle w:val="s0"/>
                <w:color w:val="auto"/>
                <w:sz w:val="18"/>
                <w:szCs w:val="18"/>
                <w:lang w:val="kk-KZ"/>
              </w:rPr>
            </w:pPr>
            <w:r w:rsidRPr="00493FB1">
              <w:rPr>
                <w:rStyle w:val="s0"/>
                <w:color w:val="auto"/>
                <w:sz w:val="18"/>
                <w:szCs w:val="18"/>
                <w:lang w:val="kk-KZ"/>
              </w:rPr>
              <w:t>Заңда көзделген негіздер бойынша сақтандыру төлемдерін толық немесе ішінара жүзеге асырудан бас тартуға құқылы.</w:t>
            </w:r>
          </w:p>
          <w:p w14:paraId="27F7C2F8" w14:textId="77777777" w:rsidR="001430BF" w:rsidRPr="00493FB1" w:rsidRDefault="001430BF" w:rsidP="00023BCE">
            <w:pPr>
              <w:numPr>
                <w:ilvl w:val="0"/>
                <w:numId w:val="16"/>
              </w:numPr>
              <w:tabs>
                <w:tab w:val="left" w:pos="248"/>
              </w:tabs>
              <w:ind w:left="0" w:firstLine="0"/>
              <w:jc w:val="both"/>
              <w:rPr>
                <w:rStyle w:val="s0"/>
                <w:color w:val="auto"/>
                <w:sz w:val="18"/>
                <w:szCs w:val="18"/>
                <w:lang w:val="kk-KZ"/>
              </w:rPr>
            </w:pPr>
            <w:r w:rsidRPr="00493FB1">
              <w:rPr>
                <w:rStyle w:val="s0"/>
                <w:color w:val="auto"/>
                <w:sz w:val="18"/>
                <w:szCs w:val="18"/>
                <w:lang w:val="kk-KZ"/>
              </w:rPr>
              <w:t xml:space="preserve"> Қазақстан Республикасының заңнамалық актілеріне қайшы келмейтін басқа де құқықтары көзделуі мүмкін.</w:t>
            </w:r>
          </w:p>
          <w:p w14:paraId="66FF66A1" w14:textId="77777777" w:rsidR="001430BF" w:rsidRPr="00493FB1" w:rsidRDefault="001430BF" w:rsidP="00023BCE">
            <w:pPr>
              <w:numPr>
                <w:ilvl w:val="1"/>
                <w:numId w:val="1"/>
              </w:numPr>
              <w:tabs>
                <w:tab w:val="clear" w:pos="2345"/>
                <w:tab w:val="num" w:pos="346"/>
              </w:tabs>
              <w:ind w:left="0" w:firstLine="0"/>
              <w:jc w:val="both"/>
              <w:rPr>
                <w:b/>
                <w:bCs/>
                <w:sz w:val="18"/>
                <w:szCs w:val="18"/>
                <w:lang w:val="kk-KZ"/>
              </w:rPr>
            </w:pPr>
            <w:r w:rsidRPr="00493FB1">
              <w:rPr>
                <w:rStyle w:val="s0"/>
                <w:b/>
                <w:bCs/>
                <w:color w:val="auto"/>
                <w:sz w:val="18"/>
                <w:szCs w:val="18"/>
                <w:lang w:val="kk-KZ"/>
              </w:rPr>
              <w:t>Сақтандырушының міндеттері:</w:t>
            </w:r>
          </w:p>
          <w:p w14:paraId="6F112AB8" w14:textId="77777777" w:rsidR="001430BF" w:rsidRPr="00493FB1" w:rsidRDefault="001430BF" w:rsidP="00023BCE">
            <w:pPr>
              <w:numPr>
                <w:ilvl w:val="0"/>
                <w:numId w:val="17"/>
              </w:numPr>
              <w:tabs>
                <w:tab w:val="left" w:pos="248"/>
              </w:tabs>
              <w:ind w:left="0" w:firstLine="0"/>
              <w:jc w:val="both"/>
              <w:rPr>
                <w:sz w:val="18"/>
                <w:szCs w:val="18"/>
                <w:lang w:val="kk-KZ"/>
              </w:rPr>
            </w:pPr>
            <w:r w:rsidRPr="00493FB1">
              <w:rPr>
                <w:rStyle w:val="s0"/>
                <w:color w:val="auto"/>
                <w:sz w:val="18"/>
                <w:szCs w:val="18"/>
                <w:lang w:val="kk-KZ"/>
              </w:rPr>
              <w:t>сақтанушыны сақтандыру келісім шартының талаптарымен таныстыруға, сақтандыру шартынан туындайтын оның құқықтары мен міндеттерін түсіндіруге;</w:t>
            </w:r>
          </w:p>
          <w:p w14:paraId="00A0B4D5" w14:textId="77777777" w:rsidR="001430BF" w:rsidRPr="00493FB1" w:rsidRDefault="001430BF" w:rsidP="00023BCE">
            <w:pPr>
              <w:numPr>
                <w:ilvl w:val="0"/>
                <w:numId w:val="17"/>
              </w:numPr>
              <w:tabs>
                <w:tab w:val="left" w:pos="248"/>
              </w:tabs>
              <w:ind w:left="0" w:firstLine="0"/>
              <w:jc w:val="both"/>
              <w:rPr>
                <w:rStyle w:val="s0"/>
                <w:color w:val="auto"/>
                <w:sz w:val="18"/>
                <w:szCs w:val="18"/>
                <w:lang w:val="kk-KZ"/>
              </w:rPr>
            </w:pPr>
            <w:r w:rsidRPr="00493FB1">
              <w:rPr>
                <w:rStyle w:val="s0"/>
                <w:color w:val="auto"/>
                <w:sz w:val="18"/>
                <w:szCs w:val="18"/>
                <w:lang w:val="kk-KZ"/>
              </w:rPr>
              <w:t>табыс етілген құжаттардың толық тізбесін және олар қабылданған күнді көрсете отырып, өтініш берушіге анықтама беруге;</w:t>
            </w:r>
          </w:p>
          <w:p w14:paraId="3045F6B8" w14:textId="77777777" w:rsidR="001430BF" w:rsidRPr="00493FB1" w:rsidRDefault="001430BF" w:rsidP="00023BCE">
            <w:pPr>
              <w:numPr>
                <w:ilvl w:val="0"/>
                <w:numId w:val="17"/>
              </w:numPr>
              <w:tabs>
                <w:tab w:val="left" w:pos="248"/>
              </w:tabs>
              <w:ind w:left="0" w:firstLine="0"/>
              <w:jc w:val="both"/>
              <w:rPr>
                <w:rStyle w:val="s0"/>
                <w:color w:val="auto"/>
                <w:sz w:val="18"/>
                <w:szCs w:val="18"/>
                <w:lang w:val="kk-KZ"/>
              </w:rPr>
            </w:pPr>
            <w:r w:rsidRPr="00493FB1">
              <w:rPr>
                <w:rStyle w:val="s0"/>
                <w:color w:val="auto"/>
                <w:sz w:val="18"/>
                <w:szCs w:val="18"/>
                <w:lang w:val="kk-KZ"/>
              </w:rPr>
              <w:t>сақтандыру жағдайының басталғаны туралы хабар алған кезде оны дереу тіркеуге;</w:t>
            </w:r>
          </w:p>
          <w:p w14:paraId="0716B230" w14:textId="77777777" w:rsidR="001430BF" w:rsidRPr="00493FB1" w:rsidRDefault="001430BF" w:rsidP="00023BCE">
            <w:pPr>
              <w:numPr>
                <w:ilvl w:val="0"/>
                <w:numId w:val="17"/>
              </w:numPr>
              <w:tabs>
                <w:tab w:val="left" w:pos="248"/>
              </w:tabs>
              <w:ind w:left="0" w:firstLine="0"/>
              <w:jc w:val="both"/>
              <w:rPr>
                <w:rStyle w:val="s0"/>
                <w:color w:val="auto"/>
                <w:sz w:val="18"/>
                <w:szCs w:val="18"/>
                <w:lang w:val="kk-KZ"/>
              </w:rPr>
            </w:pPr>
            <w:r w:rsidRPr="00493FB1">
              <w:rPr>
                <w:rStyle w:val="s0"/>
                <w:color w:val="auto"/>
                <w:sz w:val="18"/>
                <w:szCs w:val="18"/>
                <w:lang w:val="kk-KZ"/>
              </w:rPr>
              <w:t>қоршаған ортаның апаттық ластануы нәтижесінде қоршаған ортаға келтірілген зиянның мөлшеріне сақтанушының немесе оның өкілінің жазбаша өтініші бойынша бағалау жүргізуге, сақтандыру төлемақысы мөлшерінің есебін көрсете отырып, сақтандыру актісін жасауға және оны жәбірленушіге (пайда алушыға) танысу үшін беруге;</w:t>
            </w:r>
          </w:p>
          <w:p w14:paraId="0CBE830A" w14:textId="77777777" w:rsidR="001430BF" w:rsidRPr="00493FB1" w:rsidRDefault="001430BF" w:rsidP="00023BCE">
            <w:pPr>
              <w:numPr>
                <w:ilvl w:val="0"/>
                <w:numId w:val="17"/>
              </w:numPr>
              <w:tabs>
                <w:tab w:val="left" w:pos="248"/>
              </w:tabs>
              <w:ind w:left="0" w:firstLine="0"/>
              <w:jc w:val="both"/>
              <w:rPr>
                <w:rStyle w:val="s0"/>
                <w:color w:val="auto"/>
                <w:sz w:val="18"/>
                <w:szCs w:val="18"/>
                <w:lang w:val="kk-KZ"/>
              </w:rPr>
            </w:pPr>
            <w:r w:rsidRPr="00493FB1">
              <w:rPr>
                <w:rStyle w:val="s0"/>
                <w:color w:val="auto"/>
                <w:sz w:val="18"/>
                <w:szCs w:val="18"/>
                <w:lang w:val="kk-KZ"/>
              </w:rPr>
              <w:t>сақтандыру жағдайы басталған кезде сақтандыру шартта белгіленген тәртіппен және мерзімдерде сақтандыру төлемін жүргізуге;</w:t>
            </w:r>
          </w:p>
          <w:p w14:paraId="03B5DD2F" w14:textId="77777777" w:rsidR="001430BF" w:rsidRPr="00493FB1" w:rsidRDefault="001430BF" w:rsidP="00023BCE">
            <w:pPr>
              <w:numPr>
                <w:ilvl w:val="0"/>
                <w:numId w:val="17"/>
              </w:numPr>
              <w:tabs>
                <w:tab w:val="left" w:pos="248"/>
              </w:tabs>
              <w:ind w:left="0" w:firstLine="0"/>
              <w:jc w:val="both"/>
              <w:rPr>
                <w:rStyle w:val="s0"/>
                <w:color w:val="auto"/>
                <w:sz w:val="18"/>
                <w:szCs w:val="18"/>
                <w:lang w:val="kk-KZ"/>
              </w:rPr>
            </w:pPr>
            <w:r w:rsidRPr="00493FB1">
              <w:rPr>
                <w:rStyle w:val="s0"/>
                <w:color w:val="auto"/>
                <w:sz w:val="18"/>
                <w:szCs w:val="18"/>
                <w:lang w:val="kk-KZ"/>
              </w:rPr>
              <w:t>сақтанушыға оның сақтандыру жағдайы кезінде зиянды болғызбау немесе азайту мақсатында шеккен шығыстарын өтеуге;</w:t>
            </w:r>
          </w:p>
          <w:p w14:paraId="72F2F4ED" w14:textId="77777777" w:rsidR="001430BF" w:rsidRPr="00493FB1" w:rsidRDefault="001430BF" w:rsidP="00023BCE">
            <w:pPr>
              <w:numPr>
                <w:ilvl w:val="0"/>
                <w:numId w:val="17"/>
              </w:numPr>
              <w:tabs>
                <w:tab w:val="left" w:pos="248"/>
              </w:tabs>
              <w:ind w:left="0" w:firstLine="0"/>
              <w:jc w:val="both"/>
              <w:rPr>
                <w:rStyle w:val="s0"/>
                <w:color w:val="auto"/>
                <w:sz w:val="18"/>
                <w:szCs w:val="18"/>
              </w:rPr>
            </w:pPr>
            <w:r w:rsidRPr="00493FB1">
              <w:rPr>
                <w:rStyle w:val="s0"/>
                <w:color w:val="auto"/>
                <w:sz w:val="18"/>
                <w:szCs w:val="18"/>
                <w:lang w:val="kk-KZ"/>
              </w:rPr>
              <w:t>сақтандыру құпиясын қамтамасыз етуге;</w:t>
            </w:r>
          </w:p>
          <w:p w14:paraId="6DAB2E08" w14:textId="77777777" w:rsidR="001430BF" w:rsidRPr="00493FB1" w:rsidRDefault="001430BF" w:rsidP="00023BCE">
            <w:pPr>
              <w:numPr>
                <w:ilvl w:val="0"/>
                <w:numId w:val="17"/>
              </w:numPr>
              <w:tabs>
                <w:tab w:val="left" w:pos="248"/>
              </w:tabs>
              <w:ind w:left="0" w:firstLine="0"/>
              <w:jc w:val="both"/>
              <w:rPr>
                <w:rStyle w:val="s0"/>
                <w:color w:val="auto"/>
                <w:sz w:val="18"/>
                <w:szCs w:val="18"/>
                <w:lang w:val="kk-KZ"/>
              </w:rPr>
            </w:pPr>
            <w:r w:rsidRPr="00493FB1">
              <w:rPr>
                <w:rStyle w:val="s0"/>
                <w:color w:val="auto"/>
                <w:sz w:val="18"/>
                <w:szCs w:val="18"/>
                <w:lang w:val="kk-KZ"/>
              </w:rPr>
              <w:t>сақтандыру төлемінен бас тарту туралы шешім қабылданған жағдайда осындай шешім қабылданған күннен бастап он күн ішінде сақтанушыға бас тарту себептерінің жазбаша негіздемесін жіберуге;</w:t>
            </w:r>
          </w:p>
          <w:p w14:paraId="5B11C9CA" w14:textId="77777777" w:rsidR="001430BF" w:rsidRPr="00493FB1" w:rsidRDefault="001430BF" w:rsidP="00023BCE">
            <w:pPr>
              <w:numPr>
                <w:ilvl w:val="0"/>
                <w:numId w:val="17"/>
              </w:numPr>
              <w:tabs>
                <w:tab w:val="left" w:pos="248"/>
              </w:tabs>
              <w:ind w:left="0" w:firstLine="0"/>
              <w:jc w:val="both"/>
              <w:rPr>
                <w:rStyle w:val="s0"/>
                <w:color w:val="auto"/>
                <w:sz w:val="18"/>
                <w:szCs w:val="18"/>
                <w:lang w:val="kk-KZ"/>
              </w:rPr>
            </w:pPr>
            <w:r w:rsidRPr="00493FB1">
              <w:rPr>
                <w:rStyle w:val="s0"/>
                <w:color w:val="auto"/>
                <w:sz w:val="18"/>
                <w:szCs w:val="18"/>
                <w:lang w:val="kk-KZ"/>
              </w:rPr>
              <w:t xml:space="preserve">Сақтанушы (Сақтандырылған) немесе  жәбірленуші (Пайда алушы) немесе олардың өкілі осы Шарттың </w:t>
            </w:r>
            <w:r w:rsidR="0090007A" w:rsidRPr="00493FB1">
              <w:rPr>
                <w:rStyle w:val="s0"/>
                <w:color w:val="auto"/>
                <w:sz w:val="18"/>
                <w:szCs w:val="18"/>
                <w:lang w:val="kk-KZ"/>
              </w:rPr>
              <w:t>6</w:t>
            </w:r>
            <w:r w:rsidRPr="00493FB1">
              <w:rPr>
                <w:rStyle w:val="s0"/>
                <w:color w:val="auto"/>
                <w:sz w:val="18"/>
                <w:szCs w:val="18"/>
                <w:lang w:val="kk-KZ"/>
              </w:rPr>
              <w:t xml:space="preserve">.2. тармағына сәйкес құжаттарды тапсырмаған жағдайда, тез арада, бірақ </w:t>
            </w:r>
            <w:r w:rsidR="00260610" w:rsidRPr="00493FB1">
              <w:rPr>
                <w:rStyle w:val="s0"/>
                <w:color w:val="auto"/>
                <w:sz w:val="18"/>
                <w:szCs w:val="18"/>
                <w:lang w:val="kk-KZ"/>
              </w:rPr>
              <w:t>3</w:t>
            </w:r>
            <w:r w:rsidRPr="00493FB1">
              <w:rPr>
                <w:rStyle w:val="s0"/>
                <w:color w:val="auto"/>
                <w:sz w:val="18"/>
                <w:szCs w:val="18"/>
                <w:lang w:val="kk-KZ"/>
              </w:rPr>
              <w:t xml:space="preserve"> (</w:t>
            </w:r>
            <w:r w:rsidR="00260610" w:rsidRPr="00493FB1">
              <w:rPr>
                <w:rStyle w:val="s0"/>
                <w:color w:val="auto"/>
                <w:sz w:val="18"/>
                <w:szCs w:val="18"/>
                <w:lang w:val="kk-KZ"/>
              </w:rPr>
              <w:t>үш</w:t>
            </w:r>
            <w:r w:rsidRPr="00493FB1">
              <w:rPr>
                <w:rStyle w:val="s0"/>
                <w:color w:val="auto"/>
                <w:sz w:val="18"/>
                <w:szCs w:val="18"/>
                <w:lang w:val="kk-KZ"/>
              </w:rPr>
              <w:t>) жұмыс күнінен кешіктірмей оған жетіспейтін құжаттар туралы хабарлауға.</w:t>
            </w:r>
          </w:p>
          <w:p w14:paraId="54771EFA" w14:textId="77777777" w:rsidR="00DE01D1" w:rsidRPr="00493FB1" w:rsidRDefault="001430BF" w:rsidP="00023BCE">
            <w:pPr>
              <w:numPr>
                <w:ilvl w:val="0"/>
                <w:numId w:val="17"/>
              </w:numPr>
              <w:tabs>
                <w:tab w:val="left" w:pos="248"/>
              </w:tabs>
              <w:ind w:left="0" w:firstLine="0"/>
              <w:jc w:val="both"/>
              <w:rPr>
                <w:rStyle w:val="s0"/>
                <w:color w:val="auto"/>
                <w:sz w:val="18"/>
                <w:szCs w:val="18"/>
                <w:lang w:val="kk-KZ"/>
              </w:rPr>
            </w:pPr>
            <w:r w:rsidRPr="00493FB1">
              <w:rPr>
                <w:rStyle w:val="s0"/>
                <w:color w:val="auto"/>
                <w:sz w:val="18"/>
                <w:szCs w:val="18"/>
                <w:lang w:val="kk-KZ"/>
              </w:rPr>
              <w:t xml:space="preserve"> </w:t>
            </w:r>
            <w:r w:rsidR="00E9324E" w:rsidRPr="00493FB1">
              <w:rPr>
                <w:rStyle w:val="s0"/>
                <w:color w:val="auto"/>
                <w:sz w:val="18"/>
                <w:szCs w:val="18"/>
                <w:lang w:val="kk-KZ"/>
              </w:rPr>
              <w:t xml:space="preserve">Сақтанушыдан (Жәбірленушіден, Пайда алушыдан) </w:t>
            </w:r>
            <w:r w:rsidR="00DE01D1" w:rsidRPr="00493FB1">
              <w:rPr>
                <w:rStyle w:val="s0"/>
                <w:color w:val="auto"/>
                <w:sz w:val="18"/>
                <w:szCs w:val="18"/>
                <w:lang w:val="kk-KZ"/>
              </w:rPr>
              <w:t xml:space="preserve">өтініш алған кезде </w:t>
            </w:r>
            <w:r w:rsidR="00E9324E" w:rsidRPr="00493FB1">
              <w:rPr>
                <w:rStyle w:val="s0"/>
                <w:color w:val="auto"/>
                <w:sz w:val="18"/>
                <w:szCs w:val="18"/>
                <w:lang w:val="kk-KZ"/>
              </w:rPr>
              <w:t>Сақтанушының (Жәбірленушінің, Пайда алушының) талаптарын қарастыру</w:t>
            </w:r>
            <w:r w:rsidR="00DE01D1" w:rsidRPr="00493FB1">
              <w:rPr>
                <w:rStyle w:val="s0"/>
                <w:color w:val="auto"/>
                <w:sz w:val="18"/>
                <w:szCs w:val="18"/>
                <w:lang w:val="kk-KZ"/>
              </w:rPr>
              <w:t xml:space="preserve">ға </w:t>
            </w:r>
            <w:r w:rsidR="00E9324E" w:rsidRPr="00493FB1">
              <w:rPr>
                <w:rStyle w:val="s0"/>
                <w:color w:val="auto"/>
                <w:sz w:val="18"/>
                <w:szCs w:val="18"/>
                <w:lang w:val="kk-KZ"/>
              </w:rPr>
              <w:t>және дауды 5 (бес) жұмыс күнінің ішінде әрі қарай реттеу тәртібін көрсете отырып, жаз</w:t>
            </w:r>
            <w:r w:rsidR="00DE01D1" w:rsidRPr="00493FB1">
              <w:rPr>
                <w:rStyle w:val="s0"/>
                <w:color w:val="auto"/>
                <w:sz w:val="18"/>
                <w:szCs w:val="18"/>
                <w:lang w:val="kk-KZ"/>
              </w:rPr>
              <w:t>б</w:t>
            </w:r>
            <w:r w:rsidR="00E9324E" w:rsidRPr="00493FB1">
              <w:rPr>
                <w:rStyle w:val="s0"/>
                <w:color w:val="auto"/>
                <w:sz w:val="18"/>
                <w:szCs w:val="18"/>
                <w:lang w:val="kk-KZ"/>
              </w:rPr>
              <w:t>аша жауап беру</w:t>
            </w:r>
            <w:r w:rsidR="00DE01D1" w:rsidRPr="00493FB1">
              <w:rPr>
                <w:rStyle w:val="s0"/>
                <w:color w:val="auto"/>
                <w:sz w:val="18"/>
                <w:szCs w:val="18"/>
                <w:lang w:val="kk-KZ"/>
              </w:rPr>
              <w:t xml:space="preserve">ге; </w:t>
            </w:r>
          </w:p>
          <w:p w14:paraId="78EC396E" w14:textId="77777777" w:rsidR="00DB2262" w:rsidRPr="00493FB1" w:rsidRDefault="00DE01D1" w:rsidP="00023BCE">
            <w:pPr>
              <w:numPr>
                <w:ilvl w:val="0"/>
                <w:numId w:val="17"/>
              </w:numPr>
              <w:tabs>
                <w:tab w:val="left" w:pos="248"/>
              </w:tabs>
              <w:ind w:left="0" w:firstLine="0"/>
              <w:jc w:val="both"/>
              <w:rPr>
                <w:rStyle w:val="s0"/>
                <w:color w:val="auto"/>
                <w:sz w:val="18"/>
                <w:szCs w:val="18"/>
                <w:lang w:val="kk-KZ"/>
              </w:rPr>
            </w:pPr>
            <w:r w:rsidRPr="00493FB1">
              <w:rPr>
                <w:rStyle w:val="s0"/>
                <w:color w:val="auto"/>
                <w:sz w:val="18"/>
                <w:szCs w:val="18"/>
                <w:lang w:val="kk-KZ"/>
              </w:rPr>
              <w:t xml:space="preserve"> Сақтанушыдан (Жәбірленушіден, Пайда алушыдан) </w:t>
            </w:r>
            <w:r w:rsidR="00DB2262" w:rsidRPr="00493FB1">
              <w:rPr>
                <w:rStyle w:val="s0"/>
                <w:color w:val="auto"/>
                <w:sz w:val="18"/>
                <w:szCs w:val="18"/>
                <w:lang w:val="kk-KZ"/>
              </w:rPr>
              <w:t>с</w:t>
            </w:r>
            <w:r w:rsidRPr="00493FB1">
              <w:rPr>
                <w:rStyle w:val="s0"/>
                <w:color w:val="auto"/>
                <w:sz w:val="18"/>
                <w:szCs w:val="18"/>
                <w:lang w:val="kk-KZ"/>
              </w:rPr>
              <w:t xml:space="preserve">ақтандыру омбудсманына жолданатын </w:t>
            </w:r>
            <w:r w:rsidR="00DB2262" w:rsidRPr="00493FB1">
              <w:rPr>
                <w:rStyle w:val="s0"/>
                <w:color w:val="auto"/>
                <w:sz w:val="18"/>
                <w:szCs w:val="18"/>
                <w:lang w:val="kk-KZ"/>
              </w:rPr>
              <w:t xml:space="preserve">өтінішті алған кезде аталған өтінішті, сондай-ақ қоса берілетін құжаттарды, оларды алған күннен бастап 3 (үш) жұмыс күнінің ішінде әрі қарай жолдауға;  </w:t>
            </w:r>
          </w:p>
          <w:p w14:paraId="19641E49" w14:textId="77777777" w:rsidR="001430BF" w:rsidRPr="00493FB1" w:rsidRDefault="00DB2262" w:rsidP="00023BCE">
            <w:pPr>
              <w:numPr>
                <w:ilvl w:val="0"/>
                <w:numId w:val="17"/>
              </w:numPr>
              <w:tabs>
                <w:tab w:val="left" w:pos="248"/>
              </w:tabs>
              <w:ind w:left="0" w:firstLine="0"/>
              <w:jc w:val="both"/>
              <w:rPr>
                <w:rStyle w:val="s0"/>
                <w:color w:val="auto"/>
                <w:sz w:val="18"/>
                <w:szCs w:val="18"/>
                <w:lang w:val="kk-KZ"/>
              </w:rPr>
            </w:pPr>
            <w:r w:rsidRPr="00493FB1">
              <w:rPr>
                <w:rStyle w:val="s0"/>
                <w:color w:val="auto"/>
                <w:sz w:val="18"/>
                <w:szCs w:val="18"/>
                <w:lang w:val="kk-KZ"/>
              </w:rPr>
              <w:t xml:space="preserve"> </w:t>
            </w:r>
            <w:r w:rsidR="001430BF" w:rsidRPr="00493FB1">
              <w:rPr>
                <w:rStyle w:val="s0"/>
                <w:color w:val="auto"/>
                <w:sz w:val="18"/>
                <w:szCs w:val="18"/>
                <w:lang w:val="kk-KZ"/>
              </w:rPr>
              <w:t>Қазақстан Республикасының заңнама</w:t>
            </w:r>
            <w:r w:rsidRPr="00493FB1">
              <w:rPr>
                <w:rStyle w:val="s0"/>
                <w:color w:val="auto"/>
                <w:sz w:val="18"/>
                <w:szCs w:val="18"/>
                <w:lang w:val="kk-KZ"/>
              </w:rPr>
              <w:t xml:space="preserve">сында қарастырылған басқа әрекеттер жасауға міндетті. </w:t>
            </w:r>
          </w:p>
          <w:p w14:paraId="30EA8A99" w14:textId="77777777" w:rsidR="001430BF" w:rsidRPr="00493FB1" w:rsidRDefault="001430BF" w:rsidP="00023BCE">
            <w:pPr>
              <w:numPr>
                <w:ilvl w:val="1"/>
                <w:numId w:val="1"/>
              </w:numPr>
              <w:tabs>
                <w:tab w:val="clear" w:pos="2345"/>
                <w:tab w:val="num" w:pos="346"/>
              </w:tabs>
              <w:ind w:left="0" w:firstLine="0"/>
              <w:jc w:val="both"/>
              <w:rPr>
                <w:b/>
                <w:bCs/>
                <w:sz w:val="18"/>
                <w:szCs w:val="18"/>
                <w:lang w:val="kk-KZ"/>
              </w:rPr>
            </w:pPr>
            <w:r w:rsidRPr="00493FB1">
              <w:rPr>
                <w:rStyle w:val="s0"/>
                <w:b/>
                <w:bCs/>
                <w:color w:val="auto"/>
                <w:sz w:val="18"/>
                <w:szCs w:val="18"/>
                <w:lang w:val="kk-KZ"/>
              </w:rPr>
              <w:t>Жәбірленушінің құқықтары</w:t>
            </w:r>
          </w:p>
          <w:p w14:paraId="30D3CC46" w14:textId="77777777" w:rsidR="001430BF" w:rsidRPr="00493FB1" w:rsidRDefault="001430BF" w:rsidP="00023BCE">
            <w:pPr>
              <w:numPr>
                <w:ilvl w:val="0"/>
                <w:numId w:val="18"/>
              </w:numPr>
              <w:tabs>
                <w:tab w:val="left" w:pos="248"/>
              </w:tabs>
              <w:ind w:left="0" w:firstLine="0"/>
              <w:jc w:val="both"/>
              <w:rPr>
                <w:sz w:val="18"/>
                <w:szCs w:val="18"/>
                <w:lang w:val="kk-KZ"/>
              </w:rPr>
            </w:pPr>
            <w:r w:rsidRPr="00493FB1">
              <w:rPr>
                <w:rStyle w:val="s0"/>
                <w:color w:val="auto"/>
                <w:sz w:val="18"/>
                <w:szCs w:val="18"/>
                <w:lang w:val="kk-KZ"/>
              </w:rPr>
              <w:t xml:space="preserve">сақтанушының (сақтандырылушының) шаруашылық немесе өзге де қызметтің экологиялық қауіпті түрлерін жүзеге асыруы </w:t>
            </w:r>
            <w:r w:rsidRPr="00493FB1">
              <w:rPr>
                <w:rStyle w:val="s0"/>
                <w:color w:val="auto"/>
                <w:sz w:val="18"/>
                <w:szCs w:val="18"/>
                <w:lang w:val="kk-KZ"/>
              </w:rPr>
              <w:lastRenderedPageBreak/>
              <w:t>нәтижесінде болған сақтандыру жағдайының басталуы туралы сақтандырушыға хабарлауға;</w:t>
            </w:r>
          </w:p>
          <w:p w14:paraId="48507837" w14:textId="77777777" w:rsidR="001430BF" w:rsidRPr="00493FB1" w:rsidRDefault="001430BF" w:rsidP="00023BCE">
            <w:pPr>
              <w:numPr>
                <w:ilvl w:val="0"/>
                <w:numId w:val="18"/>
              </w:numPr>
              <w:tabs>
                <w:tab w:val="left" w:pos="248"/>
              </w:tabs>
              <w:ind w:left="0" w:firstLine="0"/>
              <w:jc w:val="both"/>
              <w:rPr>
                <w:rStyle w:val="s0"/>
                <w:color w:val="auto"/>
                <w:sz w:val="18"/>
                <w:szCs w:val="18"/>
                <w:lang w:val="kk-KZ"/>
              </w:rPr>
            </w:pPr>
            <w:r w:rsidRPr="00493FB1">
              <w:rPr>
                <w:rStyle w:val="s0"/>
                <w:color w:val="auto"/>
                <w:sz w:val="18"/>
                <w:szCs w:val="18"/>
                <w:lang w:val="kk-KZ"/>
              </w:rPr>
              <w:t>сақтанушының (сақтандырылушының) орнына сақтандыру төлемін жүзеге асыру үшін қажетті құжаттарды жинауға және оларды сақтандырушыға табыс етуге;</w:t>
            </w:r>
          </w:p>
          <w:p w14:paraId="5220A734" w14:textId="77777777" w:rsidR="001430BF" w:rsidRPr="00493FB1" w:rsidRDefault="001430BF" w:rsidP="00023BCE">
            <w:pPr>
              <w:numPr>
                <w:ilvl w:val="0"/>
                <w:numId w:val="18"/>
              </w:numPr>
              <w:tabs>
                <w:tab w:val="left" w:pos="248"/>
              </w:tabs>
              <w:ind w:left="0" w:firstLine="0"/>
              <w:jc w:val="both"/>
              <w:rPr>
                <w:rStyle w:val="s0"/>
                <w:color w:val="auto"/>
                <w:sz w:val="18"/>
                <w:szCs w:val="18"/>
                <w:lang w:val="kk-KZ"/>
              </w:rPr>
            </w:pPr>
            <w:r w:rsidRPr="00493FB1">
              <w:rPr>
                <w:rStyle w:val="s0"/>
                <w:color w:val="auto"/>
                <w:sz w:val="18"/>
                <w:szCs w:val="18"/>
                <w:lang w:val="kk-KZ"/>
              </w:rPr>
              <w:t>келтірілген зиянның мөлшерін бағалау үшін тәуелсіз сарапшы тартуға;</w:t>
            </w:r>
          </w:p>
          <w:p w14:paraId="49BB4BD5" w14:textId="77777777" w:rsidR="001430BF" w:rsidRPr="00493FB1" w:rsidRDefault="001430BF" w:rsidP="00023BCE">
            <w:pPr>
              <w:numPr>
                <w:ilvl w:val="0"/>
                <w:numId w:val="18"/>
              </w:numPr>
              <w:tabs>
                <w:tab w:val="left" w:pos="248"/>
              </w:tabs>
              <w:ind w:left="0" w:firstLine="0"/>
              <w:jc w:val="both"/>
              <w:rPr>
                <w:rStyle w:val="s0"/>
                <w:color w:val="auto"/>
                <w:sz w:val="18"/>
                <w:szCs w:val="18"/>
                <w:lang w:val="kk-KZ"/>
              </w:rPr>
            </w:pPr>
            <w:r w:rsidRPr="00493FB1">
              <w:rPr>
                <w:rStyle w:val="s0"/>
                <w:color w:val="auto"/>
                <w:sz w:val="18"/>
                <w:szCs w:val="18"/>
                <w:lang w:val="kk-KZ"/>
              </w:rPr>
              <w:t>келтірілген зиянның мөлшеріне сақтандырушы немесе тәуелсіз сарапшы жүргізген бағалау нәтижелерімен және сақтандыру төлемі мөлшерінің есептерімен танысуға;</w:t>
            </w:r>
          </w:p>
          <w:p w14:paraId="31591155" w14:textId="77777777" w:rsidR="00C35DAE" w:rsidRPr="00493FB1" w:rsidRDefault="00C35DAE" w:rsidP="00C35DAE">
            <w:pPr>
              <w:pStyle w:val="a9"/>
              <w:numPr>
                <w:ilvl w:val="0"/>
                <w:numId w:val="18"/>
              </w:numPr>
              <w:tabs>
                <w:tab w:val="left" w:pos="248"/>
              </w:tabs>
              <w:ind w:left="0" w:firstLine="0"/>
              <w:jc w:val="both"/>
              <w:rPr>
                <w:rStyle w:val="s0"/>
                <w:color w:val="auto"/>
                <w:sz w:val="18"/>
                <w:szCs w:val="18"/>
                <w:lang w:val="kk-KZ"/>
              </w:rPr>
            </w:pPr>
            <w:r w:rsidRPr="00493FB1">
              <w:rPr>
                <w:rStyle w:val="s0"/>
                <w:color w:val="auto"/>
                <w:sz w:val="18"/>
                <w:szCs w:val="18"/>
                <w:lang w:val="kk-KZ"/>
              </w:rPr>
              <w:t xml:space="preserve"> осы Шарттың 11-бабында қарастырылған ерекшеліктерді ескере отырып, Міндетті экологиялық сақтандыру шартынан туындайтын мәселелерді реттеу үшін Сақтандырушыға не сақтандыру омбусманына немесе сотқа жүгінуге; </w:t>
            </w:r>
          </w:p>
          <w:p w14:paraId="40FAB362" w14:textId="77777777" w:rsidR="00C35DAE" w:rsidRPr="00493FB1" w:rsidRDefault="00C35DAE" w:rsidP="00C35DAE">
            <w:pPr>
              <w:numPr>
                <w:ilvl w:val="0"/>
                <w:numId w:val="18"/>
              </w:numPr>
              <w:tabs>
                <w:tab w:val="left" w:pos="248"/>
              </w:tabs>
              <w:ind w:left="0" w:firstLine="0"/>
              <w:jc w:val="both"/>
              <w:rPr>
                <w:rStyle w:val="s0"/>
                <w:color w:val="auto"/>
                <w:sz w:val="18"/>
                <w:szCs w:val="18"/>
                <w:lang w:val="kk-KZ"/>
              </w:rPr>
            </w:pPr>
            <w:r w:rsidRPr="00493FB1">
              <w:rPr>
                <w:rStyle w:val="s0"/>
                <w:color w:val="auto"/>
                <w:sz w:val="18"/>
                <w:szCs w:val="18"/>
                <w:lang w:val="kk-KZ"/>
              </w:rPr>
              <w:t xml:space="preserve"> өтінішті және қоса берілетін құжаттарды сақтандыру омбудсманына (мысалы сақтандыру омбусманына, оның ішінде оның интернет-ресурсы арқылы не сақтандырушы, оның ішінде оның филиалы, өкілдігі арқылы) жолдауға; </w:t>
            </w:r>
          </w:p>
          <w:p w14:paraId="6CC097B5" w14:textId="77777777" w:rsidR="001430BF" w:rsidRPr="00493FB1" w:rsidRDefault="001430BF" w:rsidP="00023BCE">
            <w:pPr>
              <w:numPr>
                <w:ilvl w:val="0"/>
                <w:numId w:val="18"/>
              </w:numPr>
              <w:tabs>
                <w:tab w:val="left" w:pos="248"/>
              </w:tabs>
              <w:ind w:left="0" w:firstLine="0"/>
              <w:jc w:val="both"/>
              <w:rPr>
                <w:rStyle w:val="s0"/>
                <w:color w:val="auto"/>
                <w:sz w:val="18"/>
                <w:szCs w:val="18"/>
                <w:lang w:val="kk-KZ"/>
              </w:rPr>
            </w:pPr>
            <w:r w:rsidRPr="00493FB1">
              <w:rPr>
                <w:rStyle w:val="s0"/>
                <w:color w:val="auto"/>
                <w:sz w:val="18"/>
                <w:szCs w:val="18"/>
                <w:lang w:val="kk-KZ"/>
              </w:rPr>
              <w:t>сақтандыру шартта белгіленген тәртіппен және мерзімдерде сақтандыру төлемін алуға;</w:t>
            </w:r>
          </w:p>
          <w:p w14:paraId="3388E42E" w14:textId="77777777" w:rsidR="001430BF" w:rsidRPr="00493FB1" w:rsidRDefault="001430BF" w:rsidP="00023BCE">
            <w:pPr>
              <w:numPr>
                <w:ilvl w:val="0"/>
                <w:numId w:val="18"/>
              </w:numPr>
              <w:tabs>
                <w:tab w:val="left" w:pos="248"/>
              </w:tabs>
              <w:ind w:left="0" w:firstLine="0"/>
              <w:jc w:val="both"/>
              <w:rPr>
                <w:rStyle w:val="s0"/>
                <w:color w:val="auto"/>
                <w:sz w:val="18"/>
                <w:szCs w:val="18"/>
                <w:lang w:val="kk-KZ"/>
              </w:rPr>
            </w:pPr>
            <w:r w:rsidRPr="00493FB1">
              <w:rPr>
                <w:rStyle w:val="s0"/>
                <w:color w:val="auto"/>
                <w:sz w:val="18"/>
                <w:szCs w:val="18"/>
                <w:lang w:val="kk-KZ"/>
              </w:rPr>
              <w:t>сақтандырушының сақтандыру төлемін жүзеге асырудан бас тарту немесе оның мөлшерін азайту туралы шешіміне Қазақстан Республикасының заңнамасында белгіленген тәртіппен дау айтуға;</w:t>
            </w:r>
          </w:p>
          <w:p w14:paraId="25A68211" w14:textId="77777777" w:rsidR="001430BF" w:rsidRPr="00493FB1" w:rsidRDefault="001430BF" w:rsidP="00023BCE">
            <w:pPr>
              <w:numPr>
                <w:ilvl w:val="0"/>
                <w:numId w:val="18"/>
              </w:numPr>
              <w:tabs>
                <w:tab w:val="left" w:pos="248"/>
              </w:tabs>
              <w:ind w:left="0" w:firstLine="0"/>
              <w:jc w:val="both"/>
              <w:rPr>
                <w:rStyle w:val="s0"/>
                <w:color w:val="auto"/>
                <w:sz w:val="18"/>
                <w:szCs w:val="18"/>
                <w:lang w:val="kk-KZ"/>
              </w:rPr>
            </w:pPr>
            <w:r w:rsidRPr="00493FB1">
              <w:rPr>
                <w:rStyle w:val="s0"/>
                <w:color w:val="auto"/>
                <w:sz w:val="18"/>
                <w:szCs w:val="18"/>
                <w:lang w:val="kk-KZ"/>
              </w:rPr>
              <w:t>келтірілген зиянды алынған сақтандыру төлемінің сомасынан асатын келтірілген зиян сомасы мөлшерінде өтеу туралы сақтандырушыға талап қоюға құқылы.</w:t>
            </w:r>
          </w:p>
          <w:p w14:paraId="7FD89958" w14:textId="77777777" w:rsidR="001430BF" w:rsidRPr="00493FB1" w:rsidRDefault="001430BF" w:rsidP="001430BF">
            <w:pPr>
              <w:tabs>
                <w:tab w:val="left" w:pos="532"/>
              </w:tabs>
              <w:ind w:left="6"/>
              <w:jc w:val="both"/>
              <w:rPr>
                <w:sz w:val="18"/>
                <w:szCs w:val="18"/>
                <w:lang w:val="kk-KZ"/>
              </w:rPr>
            </w:pPr>
            <w:r w:rsidRPr="00493FB1">
              <w:rPr>
                <w:rStyle w:val="s0"/>
                <w:color w:val="auto"/>
                <w:sz w:val="18"/>
                <w:szCs w:val="18"/>
                <w:lang w:val="kk-KZ"/>
              </w:rPr>
              <w:t>Жәбірленушінің осы сақтандыру шартта белгіленген құқықтары Қазақстан Республикасының азаматтық заңнамасына сәйкес пайда алушы ретінде әрекет ететін өзге тұлғаларға ауысады.</w:t>
            </w:r>
          </w:p>
          <w:p w14:paraId="337FB6A3" w14:textId="77777777" w:rsidR="001430BF" w:rsidRPr="00493FB1" w:rsidRDefault="001430BF" w:rsidP="00110EA8">
            <w:pPr>
              <w:pStyle w:val="1"/>
              <w:spacing w:line="160" w:lineRule="atLeast"/>
              <w:ind w:left="3" w:right="10"/>
              <w:rPr>
                <w:b/>
                <w:bCs/>
                <w:sz w:val="18"/>
                <w:szCs w:val="18"/>
                <w:lang w:val="kk-KZ"/>
              </w:rPr>
            </w:pPr>
          </w:p>
        </w:tc>
        <w:tc>
          <w:tcPr>
            <w:tcW w:w="4961" w:type="dxa"/>
          </w:tcPr>
          <w:p w14:paraId="458E53D2" w14:textId="77777777" w:rsidR="001430BF" w:rsidRPr="00493FB1" w:rsidRDefault="001430BF" w:rsidP="00023BCE">
            <w:pPr>
              <w:pStyle w:val="1"/>
              <w:numPr>
                <w:ilvl w:val="0"/>
                <w:numId w:val="13"/>
              </w:numPr>
              <w:spacing w:line="160" w:lineRule="atLeast"/>
              <w:ind w:right="10"/>
              <w:jc w:val="center"/>
              <w:rPr>
                <w:b/>
                <w:bCs/>
                <w:sz w:val="18"/>
                <w:szCs w:val="18"/>
              </w:rPr>
            </w:pPr>
            <w:r w:rsidRPr="00493FB1">
              <w:rPr>
                <w:b/>
                <w:bCs/>
                <w:sz w:val="18"/>
                <w:szCs w:val="18"/>
              </w:rPr>
              <w:lastRenderedPageBreak/>
              <w:t>ПРАВА И ОБЯЗАННОСТИ СТОРОН</w:t>
            </w:r>
          </w:p>
          <w:p w14:paraId="00327982" w14:textId="77777777" w:rsidR="001430BF" w:rsidRPr="00493FB1" w:rsidRDefault="001430BF" w:rsidP="00023BCE">
            <w:pPr>
              <w:pStyle w:val="a4"/>
              <w:numPr>
                <w:ilvl w:val="1"/>
                <w:numId w:val="13"/>
              </w:numPr>
              <w:tabs>
                <w:tab w:val="left" w:pos="-142"/>
              </w:tabs>
              <w:spacing w:after="0"/>
              <w:jc w:val="both"/>
              <w:rPr>
                <w:b/>
                <w:bCs/>
                <w:sz w:val="18"/>
                <w:szCs w:val="18"/>
              </w:rPr>
            </w:pPr>
            <w:r w:rsidRPr="00493FB1">
              <w:rPr>
                <w:b/>
                <w:bCs/>
                <w:sz w:val="18"/>
                <w:szCs w:val="18"/>
              </w:rPr>
              <w:t>Страхователь вправе:</w:t>
            </w:r>
          </w:p>
          <w:p w14:paraId="2B6C1804" w14:textId="77777777" w:rsidR="001430BF" w:rsidRPr="00493FB1" w:rsidRDefault="001430BF" w:rsidP="00023BCE">
            <w:pPr>
              <w:pStyle w:val="a4"/>
              <w:numPr>
                <w:ilvl w:val="0"/>
                <w:numId w:val="2"/>
              </w:numPr>
              <w:tabs>
                <w:tab w:val="clear" w:pos="720"/>
                <w:tab w:val="left" w:pos="-142"/>
                <w:tab w:val="num" w:pos="0"/>
                <w:tab w:val="num" w:pos="360"/>
              </w:tabs>
              <w:spacing w:after="0"/>
              <w:ind w:left="0" w:firstLine="0"/>
              <w:jc w:val="both"/>
              <w:rPr>
                <w:sz w:val="18"/>
                <w:szCs w:val="18"/>
              </w:rPr>
            </w:pPr>
            <w:bookmarkStart w:id="12" w:name="SUB110101"/>
            <w:bookmarkEnd w:id="12"/>
            <w:r w:rsidRPr="00493FB1">
              <w:rPr>
                <w:sz w:val="18"/>
                <w:szCs w:val="18"/>
              </w:rPr>
              <w:t>требовать от Страховщика разъяснения условий договора, своих прав и обязанностей по Договору;</w:t>
            </w:r>
            <w:bookmarkStart w:id="13" w:name="SUB110102"/>
            <w:bookmarkEnd w:id="13"/>
          </w:p>
          <w:p w14:paraId="6CE2163D" w14:textId="77777777" w:rsidR="001430BF" w:rsidRPr="00493FB1" w:rsidRDefault="001430BF" w:rsidP="00023BCE">
            <w:pPr>
              <w:pStyle w:val="a4"/>
              <w:numPr>
                <w:ilvl w:val="0"/>
                <w:numId w:val="2"/>
              </w:numPr>
              <w:tabs>
                <w:tab w:val="clear" w:pos="720"/>
                <w:tab w:val="left" w:pos="-142"/>
                <w:tab w:val="num" w:pos="0"/>
                <w:tab w:val="num" w:pos="360"/>
              </w:tabs>
              <w:spacing w:after="0"/>
              <w:ind w:left="0" w:firstLine="0"/>
              <w:jc w:val="both"/>
              <w:rPr>
                <w:sz w:val="18"/>
                <w:szCs w:val="18"/>
              </w:rPr>
            </w:pPr>
            <w:bookmarkStart w:id="14" w:name="SUB110103"/>
            <w:bookmarkEnd w:id="14"/>
            <w:r w:rsidRPr="00493FB1">
              <w:rPr>
                <w:sz w:val="18"/>
                <w:szCs w:val="18"/>
              </w:rPr>
              <w:t>привлекать независимого эксперта для оценки размера вреда, причиненного окружающей среде в результате ее аварийного загрязнения;</w:t>
            </w:r>
            <w:bookmarkStart w:id="15" w:name="SUB110104"/>
            <w:bookmarkEnd w:id="15"/>
          </w:p>
          <w:p w14:paraId="387C00A5" w14:textId="77777777" w:rsidR="001430BF" w:rsidRPr="00493FB1" w:rsidRDefault="001430BF" w:rsidP="00023BCE">
            <w:pPr>
              <w:pStyle w:val="a4"/>
              <w:numPr>
                <w:ilvl w:val="0"/>
                <w:numId w:val="2"/>
              </w:numPr>
              <w:tabs>
                <w:tab w:val="clear" w:pos="720"/>
                <w:tab w:val="left" w:pos="-142"/>
                <w:tab w:val="num" w:pos="0"/>
                <w:tab w:val="num" w:pos="360"/>
              </w:tabs>
              <w:spacing w:after="0"/>
              <w:ind w:left="0" w:firstLine="0"/>
              <w:jc w:val="both"/>
              <w:rPr>
                <w:sz w:val="18"/>
                <w:szCs w:val="18"/>
              </w:rPr>
            </w:pPr>
            <w:r w:rsidRPr="00493FB1">
              <w:rPr>
                <w:sz w:val="18"/>
                <w:szCs w:val="18"/>
              </w:rPr>
              <w:t>ознакомиться с результатами оценки размера причиненного вреда и расчетами размера страховой выплаты, произведенными Страховщиком или независимым экспертом;</w:t>
            </w:r>
            <w:bookmarkStart w:id="16" w:name="SUB110105"/>
            <w:bookmarkEnd w:id="16"/>
          </w:p>
          <w:p w14:paraId="083195BB" w14:textId="77777777" w:rsidR="001430BF" w:rsidRPr="00493FB1" w:rsidRDefault="001430BF" w:rsidP="00023BCE">
            <w:pPr>
              <w:pStyle w:val="a4"/>
              <w:numPr>
                <w:ilvl w:val="0"/>
                <w:numId w:val="2"/>
              </w:numPr>
              <w:tabs>
                <w:tab w:val="clear" w:pos="720"/>
                <w:tab w:val="left" w:pos="-142"/>
                <w:tab w:val="num" w:pos="0"/>
                <w:tab w:val="num" w:pos="360"/>
              </w:tabs>
              <w:spacing w:after="0"/>
              <w:ind w:left="0" w:firstLine="0"/>
              <w:jc w:val="both"/>
              <w:rPr>
                <w:sz w:val="18"/>
                <w:szCs w:val="18"/>
              </w:rPr>
            </w:pPr>
            <w:r w:rsidRPr="00493FB1">
              <w:rPr>
                <w:sz w:val="18"/>
                <w:szCs w:val="18"/>
              </w:rPr>
              <w:t>досрочно прекратить Договор;</w:t>
            </w:r>
            <w:bookmarkStart w:id="17" w:name="SUB110106"/>
            <w:bookmarkEnd w:id="17"/>
          </w:p>
          <w:p w14:paraId="7149EDF7" w14:textId="77777777" w:rsidR="001430BF" w:rsidRPr="00493FB1" w:rsidRDefault="001430BF" w:rsidP="00023BCE">
            <w:pPr>
              <w:pStyle w:val="a4"/>
              <w:numPr>
                <w:ilvl w:val="0"/>
                <w:numId w:val="2"/>
              </w:numPr>
              <w:tabs>
                <w:tab w:val="clear" w:pos="720"/>
                <w:tab w:val="left" w:pos="-142"/>
                <w:tab w:val="num" w:pos="0"/>
                <w:tab w:val="num" w:pos="360"/>
              </w:tabs>
              <w:spacing w:after="0"/>
              <w:ind w:left="0" w:firstLine="0"/>
              <w:jc w:val="both"/>
              <w:rPr>
                <w:sz w:val="18"/>
                <w:szCs w:val="18"/>
              </w:rPr>
            </w:pPr>
            <w:r w:rsidRPr="00493FB1">
              <w:rPr>
                <w:sz w:val="18"/>
                <w:szCs w:val="18"/>
              </w:rPr>
              <w:t>оспорить в порядке, установленном законодательством Республики Казахстан, решение Страховщика об отказе в осуществлении страховой выплаты или уменьшении ее размера;</w:t>
            </w:r>
            <w:bookmarkStart w:id="18" w:name="SUB110107"/>
            <w:bookmarkEnd w:id="18"/>
          </w:p>
          <w:p w14:paraId="3C3AFE10" w14:textId="77777777" w:rsidR="0032482C" w:rsidRPr="00493FB1" w:rsidRDefault="0032482C" w:rsidP="00260610">
            <w:pPr>
              <w:pStyle w:val="a9"/>
              <w:numPr>
                <w:ilvl w:val="0"/>
                <w:numId w:val="2"/>
              </w:numPr>
              <w:tabs>
                <w:tab w:val="clear" w:pos="720"/>
                <w:tab w:val="left" w:pos="459"/>
                <w:tab w:val="left" w:pos="851"/>
              </w:tabs>
              <w:ind w:left="0" w:firstLine="0"/>
              <w:contextualSpacing/>
              <w:jc w:val="both"/>
              <w:rPr>
                <w:rFonts w:eastAsia="Calibri"/>
                <w:sz w:val="18"/>
                <w:szCs w:val="18"/>
              </w:rPr>
            </w:pPr>
            <w:r w:rsidRPr="00493FB1">
              <w:rPr>
                <w:rFonts w:eastAsia="Calibri"/>
                <w:sz w:val="18"/>
                <w:szCs w:val="18"/>
              </w:rPr>
              <w:t xml:space="preserve">обратиться к </w:t>
            </w:r>
            <w:r w:rsidR="00414175" w:rsidRPr="00493FB1">
              <w:rPr>
                <w:rFonts w:eastAsia="Calibri"/>
                <w:sz w:val="18"/>
                <w:szCs w:val="18"/>
              </w:rPr>
              <w:t>С</w:t>
            </w:r>
            <w:r w:rsidRPr="00493FB1">
              <w:rPr>
                <w:rFonts w:eastAsia="Calibri"/>
                <w:sz w:val="18"/>
                <w:szCs w:val="18"/>
              </w:rPr>
              <w:t>траховщику с учетом особенностей</w:t>
            </w:r>
            <w:r w:rsidR="00414175" w:rsidRPr="00493FB1">
              <w:rPr>
                <w:rFonts w:eastAsia="Calibri"/>
                <w:sz w:val="24"/>
                <w:szCs w:val="24"/>
              </w:rPr>
              <w:t xml:space="preserve"> </w:t>
            </w:r>
            <w:r w:rsidR="00414175" w:rsidRPr="00493FB1">
              <w:rPr>
                <w:rFonts w:eastAsia="Calibri"/>
                <w:sz w:val="18"/>
                <w:szCs w:val="18"/>
              </w:rPr>
              <w:t>предусмотренных статьей 11 настоящего Договора</w:t>
            </w:r>
            <w:r w:rsidRPr="00493FB1">
              <w:rPr>
                <w:rFonts w:eastAsia="Calibri"/>
                <w:sz w:val="18"/>
                <w:szCs w:val="18"/>
              </w:rPr>
              <w:t xml:space="preserve">, либо страховому омбудсману или в суд для урегулирования вопросов, возникающих из </w:t>
            </w:r>
            <w:r w:rsidR="00414175" w:rsidRPr="00493FB1">
              <w:rPr>
                <w:rFonts w:eastAsia="Calibri"/>
                <w:sz w:val="18"/>
                <w:szCs w:val="18"/>
              </w:rPr>
              <w:t>Д</w:t>
            </w:r>
            <w:r w:rsidRPr="00493FB1">
              <w:rPr>
                <w:rFonts w:eastAsia="Calibri"/>
                <w:sz w:val="18"/>
                <w:szCs w:val="18"/>
              </w:rPr>
              <w:t>оговора обязательного экологического страхования;</w:t>
            </w:r>
          </w:p>
          <w:p w14:paraId="3E3183DB" w14:textId="77777777" w:rsidR="0032482C" w:rsidRPr="00493FB1" w:rsidRDefault="0032482C" w:rsidP="00260610">
            <w:pPr>
              <w:pStyle w:val="a9"/>
              <w:numPr>
                <w:ilvl w:val="0"/>
                <w:numId w:val="2"/>
              </w:numPr>
              <w:tabs>
                <w:tab w:val="clear" w:pos="720"/>
                <w:tab w:val="left" w:pos="459"/>
                <w:tab w:val="left" w:pos="851"/>
              </w:tabs>
              <w:ind w:left="0" w:firstLine="0"/>
              <w:contextualSpacing/>
              <w:jc w:val="both"/>
              <w:rPr>
                <w:rFonts w:eastAsia="Calibri"/>
                <w:sz w:val="18"/>
                <w:szCs w:val="18"/>
              </w:rPr>
            </w:pPr>
            <w:r w:rsidRPr="00493FB1">
              <w:rPr>
                <w:rFonts w:eastAsia="Calibri"/>
                <w:sz w:val="18"/>
                <w:szCs w:val="18"/>
              </w:rPr>
              <w:t>направить заявление и прилагаемые документы страховому омбудсману (напрямую страховому омбудсману, в том числе через его интернет-ресурс, либо через страховщика, в том числе его филиал, представительство);</w:t>
            </w:r>
          </w:p>
          <w:p w14:paraId="0C9C2C72" w14:textId="77777777" w:rsidR="001430BF" w:rsidRPr="00493FB1" w:rsidRDefault="001430BF" w:rsidP="00023BCE">
            <w:pPr>
              <w:pStyle w:val="a4"/>
              <w:numPr>
                <w:ilvl w:val="0"/>
                <w:numId w:val="2"/>
              </w:numPr>
              <w:tabs>
                <w:tab w:val="clear" w:pos="720"/>
                <w:tab w:val="left" w:pos="-142"/>
                <w:tab w:val="num" w:pos="0"/>
                <w:tab w:val="num" w:pos="360"/>
              </w:tabs>
              <w:spacing w:after="0"/>
              <w:ind w:left="0" w:firstLine="0"/>
              <w:jc w:val="both"/>
              <w:rPr>
                <w:sz w:val="18"/>
                <w:szCs w:val="18"/>
              </w:rPr>
            </w:pPr>
            <w:r w:rsidRPr="00493FB1">
              <w:rPr>
                <w:sz w:val="18"/>
                <w:szCs w:val="18"/>
              </w:rPr>
              <w:t>получить страховую выплату в случаях, предусмотренных Договором и Законом;</w:t>
            </w:r>
          </w:p>
          <w:p w14:paraId="5E61DA9E" w14:textId="77777777" w:rsidR="001430BF" w:rsidRPr="00493FB1" w:rsidRDefault="001430BF" w:rsidP="00023BCE">
            <w:pPr>
              <w:pStyle w:val="a4"/>
              <w:numPr>
                <w:ilvl w:val="0"/>
                <w:numId w:val="2"/>
              </w:numPr>
              <w:tabs>
                <w:tab w:val="left" w:pos="-142"/>
                <w:tab w:val="num" w:pos="0"/>
                <w:tab w:val="num" w:pos="360"/>
                <w:tab w:val="left" w:pos="694"/>
              </w:tabs>
              <w:spacing w:after="0"/>
              <w:ind w:left="0" w:firstLine="0"/>
              <w:jc w:val="both"/>
              <w:rPr>
                <w:sz w:val="18"/>
                <w:szCs w:val="18"/>
              </w:rPr>
            </w:pPr>
            <w:r w:rsidRPr="00493FB1">
              <w:rPr>
                <w:sz w:val="18"/>
                <w:szCs w:val="18"/>
              </w:rPr>
              <w:t>совершать иные действия, непротиворечащие законодательству Республики Казахстан.</w:t>
            </w:r>
          </w:p>
          <w:p w14:paraId="6B0CCAFE" w14:textId="77777777" w:rsidR="001430BF" w:rsidRPr="00493FB1" w:rsidRDefault="001430BF" w:rsidP="00023BCE">
            <w:pPr>
              <w:pStyle w:val="a4"/>
              <w:numPr>
                <w:ilvl w:val="1"/>
                <w:numId w:val="13"/>
              </w:numPr>
              <w:tabs>
                <w:tab w:val="left" w:pos="-142"/>
                <w:tab w:val="left" w:pos="540"/>
              </w:tabs>
              <w:spacing w:after="0"/>
              <w:jc w:val="both"/>
              <w:rPr>
                <w:b/>
                <w:bCs/>
                <w:sz w:val="18"/>
                <w:szCs w:val="18"/>
              </w:rPr>
            </w:pPr>
            <w:r w:rsidRPr="00493FB1">
              <w:rPr>
                <w:b/>
                <w:bCs/>
                <w:sz w:val="18"/>
                <w:szCs w:val="18"/>
              </w:rPr>
              <w:t>Страхователь обязан:</w:t>
            </w:r>
          </w:p>
          <w:p w14:paraId="64D46C2E" w14:textId="77777777" w:rsidR="001430BF" w:rsidRPr="00493FB1" w:rsidRDefault="001430BF" w:rsidP="00023BCE">
            <w:pPr>
              <w:pStyle w:val="a4"/>
              <w:numPr>
                <w:ilvl w:val="0"/>
                <w:numId w:val="3"/>
              </w:numPr>
              <w:tabs>
                <w:tab w:val="left" w:pos="-142"/>
                <w:tab w:val="num" w:pos="0"/>
                <w:tab w:val="num" w:pos="180"/>
                <w:tab w:val="left" w:pos="540"/>
              </w:tabs>
              <w:spacing w:after="0"/>
              <w:ind w:left="0" w:firstLine="0"/>
              <w:jc w:val="both"/>
              <w:rPr>
                <w:sz w:val="18"/>
                <w:szCs w:val="18"/>
              </w:rPr>
            </w:pPr>
            <w:r w:rsidRPr="00493FB1">
              <w:rPr>
                <w:sz w:val="18"/>
                <w:szCs w:val="18"/>
              </w:rPr>
              <w:t>Уплатить</w:t>
            </w:r>
            <w:bookmarkStart w:id="19" w:name="SUB110201"/>
            <w:bookmarkEnd w:id="19"/>
            <w:r w:rsidRPr="00493FB1">
              <w:rPr>
                <w:sz w:val="18"/>
                <w:szCs w:val="18"/>
              </w:rPr>
              <w:t xml:space="preserve"> страховые премии в размере, порядке и сроки, которые установлены </w:t>
            </w:r>
            <w:bookmarkStart w:id="20" w:name="SUB110202"/>
            <w:bookmarkEnd w:id="20"/>
            <w:r w:rsidRPr="00493FB1">
              <w:rPr>
                <w:sz w:val="18"/>
                <w:szCs w:val="18"/>
              </w:rPr>
              <w:t>Договором;</w:t>
            </w:r>
          </w:p>
          <w:p w14:paraId="44470EEE" w14:textId="77777777" w:rsidR="001430BF" w:rsidRPr="00493FB1" w:rsidRDefault="001430BF" w:rsidP="00023BCE">
            <w:pPr>
              <w:pStyle w:val="a4"/>
              <w:numPr>
                <w:ilvl w:val="0"/>
                <w:numId w:val="3"/>
              </w:numPr>
              <w:tabs>
                <w:tab w:val="clear" w:pos="720"/>
                <w:tab w:val="left" w:pos="-142"/>
                <w:tab w:val="num" w:pos="271"/>
              </w:tabs>
              <w:spacing w:after="0"/>
              <w:ind w:left="-13" w:firstLine="13"/>
              <w:jc w:val="both"/>
              <w:rPr>
                <w:sz w:val="18"/>
                <w:szCs w:val="18"/>
              </w:rPr>
            </w:pPr>
            <w:r w:rsidRPr="00493FB1">
              <w:rPr>
                <w:sz w:val="18"/>
                <w:szCs w:val="18"/>
              </w:rPr>
              <w:t xml:space="preserve">информировать страховщика о состоянии страхового риска; </w:t>
            </w:r>
          </w:p>
          <w:p w14:paraId="7514A1B7" w14:textId="77777777" w:rsidR="001430BF" w:rsidRPr="00493FB1" w:rsidRDefault="001430BF" w:rsidP="00023BCE">
            <w:pPr>
              <w:pStyle w:val="a4"/>
              <w:numPr>
                <w:ilvl w:val="0"/>
                <w:numId w:val="3"/>
              </w:numPr>
              <w:tabs>
                <w:tab w:val="left" w:pos="-142"/>
                <w:tab w:val="num" w:pos="0"/>
                <w:tab w:val="num" w:pos="180"/>
                <w:tab w:val="left" w:pos="540"/>
              </w:tabs>
              <w:spacing w:after="0"/>
              <w:ind w:left="0" w:firstLine="0"/>
              <w:jc w:val="both"/>
              <w:rPr>
                <w:sz w:val="18"/>
                <w:szCs w:val="18"/>
              </w:rPr>
            </w:pPr>
            <w:r w:rsidRPr="00493FB1">
              <w:rPr>
                <w:sz w:val="18"/>
                <w:szCs w:val="18"/>
              </w:rPr>
              <w:t>уведомите страховщика о наступлении страхового случая;</w:t>
            </w:r>
            <w:bookmarkStart w:id="21" w:name="SUB110304"/>
            <w:bookmarkEnd w:id="21"/>
            <w:r w:rsidRPr="00493FB1">
              <w:rPr>
                <w:sz w:val="18"/>
                <w:szCs w:val="18"/>
              </w:rPr>
              <w:t xml:space="preserve"> </w:t>
            </w:r>
          </w:p>
          <w:p w14:paraId="338CE0D8" w14:textId="77777777" w:rsidR="001430BF" w:rsidRPr="00493FB1" w:rsidRDefault="001430BF" w:rsidP="00023BCE">
            <w:pPr>
              <w:pStyle w:val="a4"/>
              <w:numPr>
                <w:ilvl w:val="0"/>
                <w:numId w:val="3"/>
              </w:numPr>
              <w:tabs>
                <w:tab w:val="left" w:pos="-142"/>
                <w:tab w:val="num" w:pos="0"/>
                <w:tab w:val="num" w:pos="180"/>
                <w:tab w:val="left" w:pos="540"/>
              </w:tabs>
              <w:spacing w:after="0"/>
              <w:ind w:left="0" w:firstLine="0"/>
              <w:jc w:val="both"/>
              <w:rPr>
                <w:sz w:val="18"/>
                <w:szCs w:val="18"/>
              </w:rPr>
            </w:pPr>
            <w:r w:rsidRPr="00493FB1">
              <w:rPr>
                <w:sz w:val="18"/>
                <w:szCs w:val="18"/>
              </w:rPr>
              <w:t xml:space="preserve"> при аварийном загрязнении окружающей среды принять разумные и доступные в сложившихся обстоятельствах меры, чтобы предотвратить или уменьшить возможные убытки, в том числе меры к спасению имущества и оказанию помощи пострадавшим лицам;</w:t>
            </w:r>
            <w:bookmarkStart w:id="22" w:name="SUB110305"/>
            <w:bookmarkEnd w:id="22"/>
          </w:p>
          <w:p w14:paraId="3E9A7F95" w14:textId="77777777" w:rsidR="005634AD" w:rsidRPr="00493FB1" w:rsidRDefault="005634AD" w:rsidP="00260610">
            <w:pPr>
              <w:pStyle w:val="a9"/>
              <w:numPr>
                <w:ilvl w:val="0"/>
                <w:numId w:val="3"/>
              </w:numPr>
              <w:tabs>
                <w:tab w:val="clear" w:pos="720"/>
                <w:tab w:val="num" w:pos="317"/>
                <w:tab w:val="left" w:pos="851"/>
              </w:tabs>
              <w:ind w:left="34" w:firstLine="0"/>
              <w:contextualSpacing/>
              <w:jc w:val="both"/>
              <w:rPr>
                <w:rFonts w:eastAsia="Calibri"/>
                <w:sz w:val="18"/>
                <w:szCs w:val="18"/>
              </w:rPr>
            </w:pPr>
            <w:r w:rsidRPr="00493FB1">
              <w:rPr>
                <w:rFonts w:eastAsia="Calibri"/>
                <w:sz w:val="18"/>
                <w:szCs w:val="18"/>
              </w:rPr>
              <w:t>незамедлительно сообщать Страховщику о ставших ему известными значительных изменениях в обстоятельствах, сообщенных Страховщику при заключении договора, если эти изменения могут существенно повлиять на увеличение страхового риска в период действия договора имущественного страхования (пункт 1 статьи 834 Гражданского Кодекса Республики Казахстан);</w:t>
            </w:r>
          </w:p>
          <w:p w14:paraId="481D4B0C" w14:textId="77777777" w:rsidR="005634AD" w:rsidRPr="00493FB1" w:rsidRDefault="005634AD" w:rsidP="00414175">
            <w:pPr>
              <w:tabs>
                <w:tab w:val="left" w:pos="284"/>
                <w:tab w:val="num" w:pos="317"/>
              </w:tabs>
              <w:ind w:left="34"/>
              <w:contextualSpacing/>
              <w:jc w:val="both"/>
              <w:rPr>
                <w:rFonts w:eastAsia="Calibri"/>
                <w:sz w:val="18"/>
                <w:szCs w:val="18"/>
              </w:rPr>
            </w:pPr>
            <w:r w:rsidRPr="00493FB1">
              <w:rPr>
                <w:rFonts w:eastAsia="Calibri"/>
                <w:sz w:val="18"/>
                <w:szCs w:val="18"/>
              </w:rPr>
              <w:t>Существенными признаются обстоятельства, установленные Законом.</w:t>
            </w:r>
          </w:p>
          <w:p w14:paraId="26D4F5FC" w14:textId="77777777" w:rsidR="005634AD" w:rsidRPr="00493FB1" w:rsidRDefault="005634AD" w:rsidP="00414175">
            <w:pPr>
              <w:tabs>
                <w:tab w:val="left" w:pos="284"/>
                <w:tab w:val="num" w:pos="317"/>
              </w:tabs>
              <w:ind w:left="34"/>
              <w:contextualSpacing/>
              <w:jc w:val="both"/>
              <w:rPr>
                <w:rFonts w:eastAsia="Calibri"/>
                <w:sz w:val="18"/>
                <w:szCs w:val="18"/>
              </w:rPr>
            </w:pPr>
            <w:r w:rsidRPr="00493FB1">
              <w:rPr>
                <w:rFonts w:eastAsia="Calibri"/>
                <w:sz w:val="18"/>
                <w:szCs w:val="18"/>
              </w:rPr>
              <w:t>Договором могут быть предусмотрены и другие обязанности страхователя, не противоречащие законодательным актам Республики Казахстан.</w:t>
            </w:r>
          </w:p>
          <w:p w14:paraId="52ED8A3B" w14:textId="77777777" w:rsidR="001430BF" w:rsidRPr="00493FB1" w:rsidRDefault="001430BF" w:rsidP="00023BCE">
            <w:pPr>
              <w:pStyle w:val="a4"/>
              <w:numPr>
                <w:ilvl w:val="0"/>
                <w:numId w:val="3"/>
              </w:numPr>
              <w:tabs>
                <w:tab w:val="clear" w:pos="720"/>
                <w:tab w:val="left" w:pos="-142"/>
                <w:tab w:val="left" w:pos="129"/>
                <w:tab w:val="num" w:pos="413"/>
              </w:tabs>
              <w:spacing w:after="0"/>
              <w:ind w:left="0" w:hanging="13"/>
              <w:jc w:val="both"/>
              <w:rPr>
                <w:sz w:val="18"/>
                <w:szCs w:val="18"/>
              </w:rPr>
            </w:pPr>
            <w:r w:rsidRPr="00493FB1">
              <w:rPr>
                <w:sz w:val="18"/>
                <w:szCs w:val="18"/>
              </w:rPr>
              <w:t>сообщить Страховщику и в соответствующие органы, исходя из их компетенции (органы государственной противопожарной службы, службу скорой медицинской помощи, аварийные службы), об аварийном загрязнении окружающей среды и о пострадавших лицах;</w:t>
            </w:r>
            <w:bookmarkStart w:id="23" w:name="SUB110306"/>
            <w:bookmarkEnd w:id="23"/>
          </w:p>
          <w:p w14:paraId="7DDCD06C" w14:textId="77777777" w:rsidR="001430BF" w:rsidRPr="00493FB1" w:rsidRDefault="001430BF" w:rsidP="00023BCE">
            <w:pPr>
              <w:pStyle w:val="a4"/>
              <w:numPr>
                <w:ilvl w:val="0"/>
                <w:numId w:val="3"/>
              </w:numPr>
              <w:tabs>
                <w:tab w:val="left" w:pos="-142"/>
                <w:tab w:val="num" w:pos="0"/>
                <w:tab w:val="num" w:pos="180"/>
                <w:tab w:val="left" w:pos="540"/>
              </w:tabs>
              <w:spacing w:after="0"/>
              <w:ind w:left="0" w:firstLine="0"/>
              <w:jc w:val="both"/>
              <w:rPr>
                <w:sz w:val="18"/>
                <w:szCs w:val="18"/>
              </w:rPr>
            </w:pPr>
            <w:r w:rsidRPr="00493FB1">
              <w:rPr>
                <w:sz w:val="18"/>
                <w:szCs w:val="18"/>
              </w:rPr>
              <w:t>обеспечить переход к Страховщику права обратного требования к лицу, ответственному за наступление страхового случая;</w:t>
            </w:r>
          </w:p>
          <w:p w14:paraId="1B34BB05" w14:textId="77777777" w:rsidR="001430BF" w:rsidRPr="00493FB1" w:rsidRDefault="001430BF" w:rsidP="00023BCE">
            <w:pPr>
              <w:pStyle w:val="a4"/>
              <w:numPr>
                <w:ilvl w:val="0"/>
                <w:numId w:val="3"/>
              </w:numPr>
              <w:tabs>
                <w:tab w:val="left" w:pos="-142"/>
                <w:tab w:val="num" w:pos="0"/>
                <w:tab w:val="num" w:pos="180"/>
                <w:tab w:val="left" w:pos="540"/>
              </w:tabs>
              <w:spacing w:after="0"/>
              <w:ind w:left="0" w:firstLine="0"/>
              <w:jc w:val="both"/>
              <w:rPr>
                <w:sz w:val="18"/>
                <w:szCs w:val="18"/>
              </w:rPr>
            </w:pPr>
            <w:r w:rsidRPr="00493FB1">
              <w:rPr>
                <w:sz w:val="18"/>
                <w:szCs w:val="18"/>
              </w:rPr>
              <w:t>совершать иные действия, предусмотренные  законодательством Республики Казахстан.</w:t>
            </w:r>
          </w:p>
          <w:p w14:paraId="50F764FD" w14:textId="77777777" w:rsidR="001430BF" w:rsidRPr="00493FB1" w:rsidRDefault="001430BF" w:rsidP="00023BCE">
            <w:pPr>
              <w:pStyle w:val="a4"/>
              <w:numPr>
                <w:ilvl w:val="1"/>
                <w:numId w:val="13"/>
              </w:numPr>
              <w:tabs>
                <w:tab w:val="left" w:pos="-142"/>
                <w:tab w:val="left" w:pos="540"/>
                <w:tab w:val="num" w:pos="752"/>
              </w:tabs>
              <w:spacing w:after="0"/>
              <w:ind w:left="0" w:firstLine="0"/>
              <w:jc w:val="both"/>
              <w:rPr>
                <w:b/>
                <w:bCs/>
                <w:sz w:val="18"/>
                <w:szCs w:val="18"/>
              </w:rPr>
            </w:pPr>
            <w:bookmarkStart w:id="24" w:name="SUB120000"/>
            <w:bookmarkStart w:id="25" w:name="SUB130107"/>
            <w:bookmarkEnd w:id="24"/>
            <w:bookmarkEnd w:id="25"/>
            <w:r w:rsidRPr="00493FB1">
              <w:rPr>
                <w:b/>
                <w:bCs/>
                <w:sz w:val="18"/>
                <w:szCs w:val="18"/>
              </w:rPr>
              <w:t>Страховщик вправе:</w:t>
            </w:r>
          </w:p>
          <w:p w14:paraId="3DEA2443" w14:textId="77777777" w:rsidR="001430BF" w:rsidRPr="00493FB1" w:rsidRDefault="001430BF" w:rsidP="00023BCE">
            <w:pPr>
              <w:pStyle w:val="a4"/>
              <w:numPr>
                <w:ilvl w:val="0"/>
                <w:numId w:val="4"/>
              </w:numPr>
              <w:tabs>
                <w:tab w:val="left" w:pos="-142"/>
                <w:tab w:val="num" w:pos="0"/>
                <w:tab w:val="num" w:pos="180"/>
                <w:tab w:val="left" w:pos="540"/>
              </w:tabs>
              <w:spacing w:after="0"/>
              <w:ind w:left="0" w:firstLine="0"/>
              <w:jc w:val="both"/>
              <w:rPr>
                <w:sz w:val="18"/>
                <w:szCs w:val="18"/>
              </w:rPr>
            </w:pPr>
            <w:r w:rsidRPr="00493FB1">
              <w:rPr>
                <w:sz w:val="18"/>
                <w:szCs w:val="18"/>
              </w:rPr>
              <w:t>П</w:t>
            </w:r>
            <w:bookmarkStart w:id="26" w:name="SUB120101"/>
            <w:bookmarkEnd w:id="26"/>
            <w:r w:rsidRPr="00493FB1">
              <w:rPr>
                <w:sz w:val="18"/>
                <w:szCs w:val="18"/>
              </w:rPr>
              <w:t xml:space="preserve">ри заключении Договора, кроме сведений, предусмотренных </w:t>
            </w:r>
            <w:hyperlink r:id="rId9" w:anchor="SUB0" w:history="1">
              <w:r w:rsidRPr="00493FB1">
                <w:rPr>
                  <w:sz w:val="18"/>
                  <w:szCs w:val="18"/>
                </w:rPr>
                <w:t>Гражданским кодексом</w:t>
              </w:r>
            </w:hyperlink>
            <w:r w:rsidRPr="00493FB1">
              <w:rPr>
                <w:sz w:val="18"/>
                <w:szCs w:val="18"/>
              </w:rPr>
              <w:t xml:space="preserve"> Республики Казахстан, требовать от Страхователя предоставления сведений, необходимых для заключения Договора, в </w:t>
            </w:r>
            <w:r w:rsidRPr="00493FB1">
              <w:rPr>
                <w:sz w:val="18"/>
                <w:szCs w:val="18"/>
              </w:rPr>
              <w:lastRenderedPageBreak/>
              <w:t>соответствий с Законом в том числе информации о предшествующих договорах обязательного экологического страхования, страховых случаях, страховых выплатах;</w:t>
            </w:r>
            <w:bookmarkStart w:id="27" w:name="SUB120102"/>
            <w:bookmarkEnd w:id="27"/>
          </w:p>
          <w:p w14:paraId="5A7DFCD3" w14:textId="77777777" w:rsidR="001430BF" w:rsidRPr="00493FB1" w:rsidRDefault="001430BF" w:rsidP="00023BCE">
            <w:pPr>
              <w:pStyle w:val="a4"/>
              <w:numPr>
                <w:ilvl w:val="0"/>
                <w:numId w:val="4"/>
              </w:numPr>
              <w:tabs>
                <w:tab w:val="left" w:pos="-142"/>
                <w:tab w:val="num" w:pos="0"/>
                <w:tab w:val="num" w:pos="180"/>
                <w:tab w:val="left" w:pos="540"/>
              </w:tabs>
              <w:spacing w:after="0"/>
              <w:ind w:left="0" w:firstLine="0"/>
              <w:jc w:val="both"/>
              <w:rPr>
                <w:sz w:val="18"/>
                <w:szCs w:val="18"/>
              </w:rPr>
            </w:pPr>
            <w:r w:rsidRPr="00493FB1">
              <w:rPr>
                <w:sz w:val="18"/>
                <w:szCs w:val="18"/>
              </w:rPr>
              <w:t xml:space="preserve">запрашивать у соответствующих государственных органов и организаций, исходя из их компетенции, документы, подтверждающие факт наступления страхового случая </w:t>
            </w:r>
            <w:bookmarkStart w:id="28" w:name="SUB120103"/>
            <w:bookmarkEnd w:id="28"/>
            <w:r w:rsidRPr="00493FB1">
              <w:rPr>
                <w:sz w:val="18"/>
                <w:szCs w:val="18"/>
              </w:rPr>
              <w:t>и размер вреда, причиненного потерпевшим;</w:t>
            </w:r>
          </w:p>
          <w:p w14:paraId="2E59065E" w14:textId="77777777" w:rsidR="001430BF" w:rsidRPr="00493FB1" w:rsidRDefault="001430BF" w:rsidP="00023BCE">
            <w:pPr>
              <w:pStyle w:val="a4"/>
              <w:numPr>
                <w:ilvl w:val="0"/>
                <w:numId w:val="4"/>
              </w:numPr>
              <w:tabs>
                <w:tab w:val="left" w:pos="-142"/>
                <w:tab w:val="num" w:pos="0"/>
                <w:tab w:val="num" w:pos="180"/>
                <w:tab w:val="left" w:pos="540"/>
              </w:tabs>
              <w:spacing w:after="0"/>
              <w:ind w:left="0" w:firstLine="0"/>
              <w:jc w:val="both"/>
              <w:rPr>
                <w:sz w:val="18"/>
                <w:szCs w:val="18"/>
              </w:rPr>
            </w:pPr>
            <w:r w:rsidRPr="00493FB1">
              <w:rPr>
                <w:sz w:val="18"/>
                <w:szCs w:val="18"/>
              </w:rPr>
              <w:t>получать от Страхователя полную и достоверную информацию, необходимую для оценки риска загрязнения окружающей среды, о причинах, размерах и последствиях происшедшего страхового случая;</w:t>
            </w:r>
            <w:bookmarkStart w:id="29" w:name="SUB120104"/>
            <w:bookmarkEnd w:id="29"/>
          </w:p>
          <w:p w14:paraId="28560437" w14:textId="77777777" w:rsidR="001430BF" w:rsidRPr="00493FB1" w:rsidRDefault="001430BF" w:rsidP="00023BCE">
            <w:pPr>
              <w:pStyle w:val="a4"/>
              <w:numPr>
                <w:ilvl w:val="0"/>
                <w:numId w:val="4"/>
              </w:numPr>
              <w:tabs>
                <w:tab w:val="left" w:pos="-142"/>
                <w:tab w:val="num" w:pos="0"/>
                <w:tab w:val="num" w:pos="180"/>
                <w:tab w:val="left" w:pos="540"/>
              </w:tabs>
              <w:spacing w:after="0"/>
              <w:ind w:left="0" w:firstLine="0"/>
              <w:jc w:val="both"/>
              <w:rPr>
                <w:sz w:val="18"/>
                <w:szCs w:val="18"/>
              </w:rPr>
            </w:pPr>
            <w:r w:rsidRPr="00493FB1">
              <w:rPr>
                <w:sz w:val="18"/>
                <w:szCs w:val="18"/>
              </w:rPr>
              <w:t>производить оценку вреда, причиненного окружающей среде, для установления причин и иных обстоятельств наступления страхового случая;</w:t>
            </w:r>
            <w:bookmarkStart w:id="30" w:name="SUB120105"/>
            <w:bookmarkEnd w:id="30"/>
          </w:p>
          <w:p w14:paraId="06EC7113" w14:textId="77777777" w:rsidR="001430BF" w:rsidRPr="00493FB1" w:rsidRDefault="001430BF" w:rsidP="00023BCE">
            <w:pPr>
              <w:pStyle w:val="a4"/>
              <w:numPr>
                <w:ilvl w:val="0"/>
                <w:numId w:val="4"/>
              </w:numPr>
              <w:tabs>
                <w:tab w:val="left" w:pos="-142"/>
                <w:tab w:val="num" w:pos="0"/>
                <w:tab w:val="num" w:pos="180"/>
                <w:tab w:val="left" w:pos="540"/>
              </w:tabs>
              <w:spacing w:after="0"/>
              <w:ind w:left="0" w:firstLine="0"/>
              <w:jc w:val="both"/>
              <w:rPr>
                <w:sz w:val="18"/>
                <w:szCs w:val="18"/>
              </w:rPr>
            </w:pPr>
            <w:r w:rsidRPr="00493FB1">
              <w:rPr>
                <w:sz w:val="18"/>
                <w:szCs w:val="18"/>
              </w:rPr>
              <w:t>привлекать независимого эксперта для оценки размера вреда, причиненного окружающей среде в результате ее аварийного загрязнения и определения размера страховой выплаты при наступлении страхового случая;</w:t>
            </w:r>
            <w:bookmarkStart w:id="31" w:name="SUB120106"/>
            <w:bookmarkEnd w:id="31"/>
          </w:p>
          <w:p w14:paraId="37BA9722" w14:textId="77777777" w:rsidR="001430BF" w:rsidRPr="00493FB1" w:rsidRDefault="001430BF" w:rsidP="00023BCE">
            <w:pPr>
              <w:pStyle w:val="a4"/>
              <w:numPr>
                <w:ilvl w:val="0"/>
                <w:numId w:val="4"/>
              </w:numPr>
              <w:tabs>
                <w:tab w:val="left" w:pos="-142"/>
                <w:tab w:val="num" w:pos="0"/>
                <w:tab w:val="num" w:pos="180"/>
                <w:tab w:val="left" w:pos="540"/>
              </w:tabs>
              <w:spacing w:after="0"/>
              <w:ind w:left="0" w:firstLine="0"/>
              <w:jc w:val="both"/>
              <w:rPr>
                <w:sz w:val="18"/>
                <w:szCs w:val="18"/>
              </w:rPr>
            </w:pPr>
            <w:r w:rsidRPr="00493FB1">
              <w:rPr>
                <w:sz w:val="18"/>
                <w:szCs w:val="18"/>
              </w:rPr>
              <w:t>проводить собственные исследования состояния окружающей среды и экологически опасных видов хозяйственной и иной деятельности, осуществляемых Страхователем до и после наступления страхового случая;</w:t>
            </w:r>
            <w:bookmarkStart w:id="32" w:name="SUB120107"/>
            <w:bookmarkEnd w:id="32"/>
          </w:p>
          <w:p w14:paraId="0C44B3CB" w14:textId="77777777" w:rsidR="001430BF" w:rsidRPr="00493FB1" w:rsidRDefault="001430BF" w:rsidP="00023BCE">
            <w:pPr>
              <w:pStyle w:val="a4"/>
              <w:numPr>
                <w:ilvl w:val="0"/>
                <w:numId w:val="4"/>
              </w:numPr>
              <w:tabs>
                <w:tab w:val="left" w:pos="-142"/>
                <w:tab w:val="num" w:pos="0"/>
                <w:tab w:val="num" w:pos="180"/>
                <w:tab w:val="left" w:pos="540"/>
              </w:tabs>
              <w:spacing w:after="0"/>
              <w:ind w:left="0" w:firstLine="0"/>
              <w:jc w:val="both"/>
              <w:rPr>
                <w:sz w:val="18"/>
                <w:szCs w:val="18"/>
              </w:rPr>
            </w:pPr>
            <w:r w:rsidRPr="00493FB1">
              <w:rPr>
                <w:sz w:val="18"/>
                <w:szCs w:val="18"/>
              </w:rPr>
              <w:t>предъявлять право обратного требования к лицу, ответственному за причинение вреда, в случаях, предусмотренных Законом;</w:t>
            </w:r>
            <w:bookmarkStart w:id="33" w:name="SUB120108"/>
            <w:bookmarkEnd w:id="33"/>
          </w:p>
          <w:p w14:paraId="42B22E50" w14:textId="77777777" w:rsidR="001430BF" w:rsidRPr="00493FB1" w:rsidRDefault="001430BF" w:rsidP="00023BCE">
            <w:pPr>
              <w:pStyle w:val="a4"/>
              <w:numPr>
                <w:ilvl w:val="0"/>
                <w:numId w:val="4"/>
              </w:numPr>
              <w:tabs>
                <w:tab w:val="left" w:pos="-142"/>
                <w:tab w:val="num" w:pos="0"/>
                <w:tab w:val="num" w:pos="180"/>
                <w:tab w:val="left" w:pos="540"/>
              </w:tabs>
              <w:spacing w:after="0"/>
              <w:ind w:left="0" w:firstLine="0"/>
              <w:jc w:val="both"/>
              <w:rPr>
                <w:sz w:val="18"/>
                <w:szCs w:val="18"/>
              </w:rPr>
            </w:pPr>
            <w:r w:rsidRPr="00493FB1">
              <w:rPr>
                <w:sz w:val="18"/>
                <w:szCs w:val="18"/>
              </w:rPr>
              <w:t>отказать в осуществлении страховой выплаты полностью или частично по основаниям, предусмотренным Законом.</w:t>
            </w:r>
          </w:p>
          <w:p w14:paraId="48A79C69" w14:textId="77777777" w:rsidR="001430BF" w:rsidRPr="00493FB1" w:rsidRDefault="001430BF" w:rsidP="00023BCE">
            <w:pPr>
              <w:pStyle w:val="a4"/>
              <w:numPr>
                <w:ilvl w:val="0"/>
                <w:numId w:val="4"/>
              </w:numPr>
              <w:tabs>
                <w:tab w:val="left" w:pos="-142"/>
                <w:tab w:val="num" w:pos="0"/>
                <w:tab w:val="num" w:pos="180"/>
                <w:tab w:val="left" w:pos="540"/>
              </w:tabs>
              <w:spacing w:after="0"/>
              <w:ind w:left="0" w:firstLine="0"/>
              <w:jc w:val="both"/>
              <w:rPr>
                <w:sz w:val="18"/>
                <w:szCs w:val="18"/>
              </w:rPr>
            </w:pPr>
            <w:r w:rsidRPr="00493FB1">
              <w:rPr>
                <w:sz w:val="18"/>
                <w:szCs w:val="18"/>
              </w:rPr>
              <w:t>совершать иные действия, непротиворечащие законодательству Республики Казахстан.</w:t>
            </w:r>
          </w:p>
          <w:p w14:paraId="612850D1" w14:textId="77777777" w:rsidR="001430BF" w:rsidRPr="00493FB1" w:rsidRDefault="001430BF" w:rsidP="00023BCE">
            <w:pPr>
              <w:pStyle w:val="a4"/>
              <w:numPr>
                <w:ilvl w:val="1"/>
                <w:numId w:val="13"/>
              </w:numPr>
              <w:tabs>
                <w:tab w:val="left" w:pos="-142"/>
                <w:tab w:val="left" w:pos="540"/>
                <w:tab w:val="num" w:pos="752"/>
              </w:tabs>
              <w:spacing w:after="0"/>
              <w:ind w:left="0" w:firstLine="0"/>
              <w:jc w:val="both"/>
              <w:rPr>
                <w:b/>
                <w:bCs/>
                <w:sz w:val="18"/>
                <w:szCs w:val="18"/>
              </w:rPr>
            </w:pPr>
            <w:r w:rsidRPr="00493FB1">
              <w:rPr>
                <w:b/>
                <w:bCs/>
                <w:sz w:val="18"/>
                <w:szCs w:val="18"/>
              </w:rPr>
              <w:t>Страховщик обязан:</w:t>
            </w:r>
          </w:p>
          <w:p w14:paraId="62B1589C" w14:textId="77777777" w:rsidR="001430BF" w:rsidRPr="00493FB1" w:rsidRDefault="001430BF" w:rsidP="00023BCE">
            <w:pPr>
              <w:pStyle w:val="a4"/>
              <w:numPr>
                <w:ilvl w:val="0"/>
                <w:numId w:val="5"/>
              </w:numPr>
              <w:tabs>
                <w:tab w:val="left" w:pos="-142"/>
                <w:tab w:val="num" w:pos="0"/>
                <w:tab w:val="num" w:pos="180"/>
                <w:tab w:val="left" w:pos="540"/>
              </w:tabs>
              <w:spacing w:after="0"/>
              <w:ind w:left="0" w:firstLine="0"/>
              <w:jc w:val="both"/>
              <w:rPr>
                <w:sz w:val="18"/>
                <w:szCs w:val="18"/>
              </w:rPr>
            </w:pPr>
            <w:bookmarkStart w:id="34" w:name="SUB120200"/>
            <w:bookmarkStart w:id="35" w:name="SUB120201"/>
            <w:bookmarkEnd w:id="34"/>
            <w:bookmarkEnd w:id="35"/>
            <w:r w:rsidRPr="00493FB1">
              <w:rPr>
                <w:sz w:val="18"/>
                <w:szCs w:val="18"/>
              </w:rPr>
              <w:t>ознакомить Страхователя с условиями Договора, разъяснить его права и обязанности, возникающие из Договора;</w:t>
            </w:r>
            <w:bookmarkStart w:id="36" w:name="SUB120202"/>
            <w:bookmarkEnd w:id="36"/>
          </w:p>
          <w:p w14:paraId="48A14E16" w14:textId="77777777" w:rsidR="001430BF" w:rsidRPr="00493FB1" w:rsidRDefault="001430BF" w:rsidP="00023BCE">
            <w:pPr>
              <w:pStyle w:val="a4"/>
              <w:numPr>
                <w:ilvl w:val="0"/>
                <w:numId w:val="5"/>
              </w:numPr>
              <w:tabs>
                <w:tab w:val="left" w:pos="-142"/>
                <w:tab w:val="num" w:pos="0"/>
                <w:tab w:val="num" w:pos="180"/>
                <w:tab w:val="left" w:pos="540"/>
              </w:tabs>
              <w:spacing w:after="0"/>
              <w:ind w:left="0" w:firstLine="0"/>
              <w:jc w:val="both"/>
              <w:rPr>
                <w:sz w:val="18"/>
                <w:szCs w:val="18"/>
              </w:rPr>
            </w:pPr>
            <w:r w:rsidRPr="00493FB1">
              <w:rPr>
                <w:sz w:val="18"/>
                <w:szCs w:val="18"/>
              </w:rPr>
              <w:t>выдать заявителю справку с указанием полного перечня представленных документов и даты их принятия;</w:t>
            </w:r>
            <w:bookmarkStart w:id="37" w:name="SUB120203"/>
            <w:bookmarkEnd w:id="37"/>
          </w:p>
          <w:p w14:paraId="6F3D6DAB" w14:textId="77777777" w:rsidR="001430BF" w:rsidRPr="00493FB1" w:rsidRDefault="001430BF" w:rsidP="00023BCE">
            <w:pPr>
              <w:pStyle w:val="a4"/>
              <w:numPr>
                <w:ilvl w:val="0"/>
                <w:numId w:val="5"/>
              </w:numPr>
              <w:tabs>
                <w:tab w:val="left" w:pos="-142"/>
                <w:tab w:val="num" w:pos="0"/>
                <w:tab w:val="num" w:pos="180"/>
                <w:tab w:val="left" w:pos="540"/>
              </w:tabs>
              <w:spacing w:after="0"/>
              <w:ind w:left="0" w:firstLine="0"/>
              <w:jc w:val="both"/>
              <w:rPr>
                <w:sz w:val="18"/>
                <w:szCs w:val="18"/>
              </w:rPr>
            </w:pPr>
            <w:bookmarkStart w:id="38" w:name="SUB120204"/>
            <w:bookmarkEnd w:id="38"/>
            <w:r w:rsidRPr="00493FB1">
              <w:rPr>
                <w:sz w:val="18"/>
                <w:szCs w:val="18"/>
              </w:rPr>
              <w:t>при получении сообщения о наступлении страхового случая незамедлительно зарегистрировать его;</w:t>
            </w:r>
            <w:bookmarkStart w:id="39" w:name="SUB120205"/>
            <w:bookmarkEnd w:id="39"/>
          </w:p>
          <w:p w14:paraId="22A5247F" w14:textId="77777777" w:rsidR="001430BF" w:rsidRPr="00493FB1" w:rsidRDefault="001430BF" w:rsidP="00023BCE">
            <w:pPr>
              <w:pStyle w:val="a4"/>
              <w:numPr>
                <w:ilvl w:val="0"/>
                <w:numId w:val="5"/>
              </w:numPr>
              <w:tabs>
                <w:tab w:val="left" w:pos="-142"/>
                <w:tab w:val="num" w:pos="0"/>
                <w:tab w:val="num" w:pos="180"/>
                <w:tab w:val="left" w:pos="540"/>
              </w:tabs>
              <w:spacing w:after="0"/>
              <w:ind w:left="0" w:firstLine="0"/>
              <w:jc w:val="both"/>
              <w:rPr>
                <w:sz w:val="18"/>
                <w:szCs w:val="18"/>
              </w:rPr>
            </w:pPr>
            <w:r w:rsidRPr="00493FB1">
              <w:rPr>
                <w:sz w:val="18"/>
                <w:szCs w:val="18"/>
              </w:rPr>
              <w:t>произвести по письменному заявлению страхователя или его представителя оценку размера вреда, причиненного окружающей среде в результате ее аварийного загрязнения, составить страховой акт с указанием расчета размера страховой выплаты и предоставить его на ознакомление потерпевшему (выгодоприобретателю);</w:t>
            </w:r>
            <w:bookmarkStart w:id="40" w:name="SUB120206"/>
            <w:bookmarkEnd w:id="40"/>
          </w:p>
          <w:p w14:paraId="3475DADA" w14:textId="77777777" w:rsidR="001430BF" w:rsidRPr="00493FB1" w:rsidRDefault="001430BF" w:rsidP="00023BCE">
            <w:pPr>
              <w:pStyle w:val="a4"/>
              <w:numPr>
                <w:ilvl w:val="0"/>
                <w:numId w:val="5"/>
              </w:numPr>
              <w:tabs>
                <w:tab w:val="left" w:pos="-142"/>
                <w:tab w:val="num" w:pos="0"/>
                <w:tab w:val="num" w:pos="180"/>
                <w:tab w:val="left" w:pos="540"/>
              </w:tabs>
              <w:spacing w:after="0"/>
              <w:ind w:left="0" w:firstLine="0"/>
              <w:jc w:val="both"/>
              <w:rPr>
                <w:sz w:val="18"/>
                <w:szCs w:val="18"/>
              </w:rPr>
            </w:pPr>
            <w:r w:rsidRPr="00493FB1">
              <w:rPr>
                <w:sz w:val="18"/>
                <w:szCs w:val="18"/>
              </w:rPr>
              <w:t>при наступлении страхового случая произвести страховую выплату в порядке и сроки, которые установлены Договором;</w:t>
            </w:r>
            <w:bookmarkStart w:id="41" w:name="SUB120207"/>
            <w:bookmarkEnd w:id="41"/>
          </w:p>
          <w:p w14:paraId="2859B84F" w14:textId="77777777" w:rsidR="001430BF" w:rsidRPr="00493FB1" w:rsidRDefault="001430BF" w:rsidP="00023BCE">
            <w:pPr>
              <w:pStyle w:val="a4"/>
              <w:numPr>
                <w:ilvl w:val="0"/>
                <w:numId w:val="5"/>
              </w:numPr>
              <w:tabs>
                <w:tab w:val="left" w:pos="-142"/>
                <w:tab w:val="num" w:pos="0"/>
                <w:tab w:val="num" w:pos="180"/>
                <w:tab w:val="left" w:pos="540"/>
              </w:tabs>
              <w:spacing w:after="0"/>
              <w:ind w:left="0" w:firstLine="0"/>
              <w:jc w:val="both"/>
              <w:rPr>
                <w:sz w:val="18"/>
                <w:szCs w:val="18"/>
              </w:rPr>
            </w:pPr>
            <w:r w:rsidRPr="00493FB1">
              <w:rPr>
                <w:sz w:val="18"/>
                <w:szCs w:val="18"/>
              </w:rPr>
              <w:t>возместить Страхователю расходы, понесенные им в целях предотвращения или уменьшения вреда при страховом случае;</w:t>
            </w:r>
            <w:bookmarkStart w:id="42" w:name="SUB120208"/>
            <w:bookmarkEnd w:id="42"/>
          </w:p>
          <w:p w14:paraId="150083BF" w14:textId="77777777" w:rsidR="001430BF" w:rsidRPr="00493FB1" w:rsidRDefault="001430BF" w:rsidP="00023BCE">
            <w:pPr>
              <w:pStyle w:val="a4"/>
              <w:numPr>
                <w:ilvl w:val="0"/>
                <w:numId w:val="5"/>
              </w:numPr>
              <w:tabs>
                <w:tab w:val="left" w:pos="-142"/>
                <w:tab w:val="num" w:pos="0"/>
                <w:tab w:val="num" w:pos="180"/>
                <w:tab w:val="left" w:pos="540"/>
              </w:tabs>
              <w:spacing w:after="0"/>
              <w:ind w:left="0" w:firstLine="0"/>
              <w:jc w:val="both"/>
              <w:rPr>
                <w:sz w:val="18"/>
                <w:szCs w:val="18"/>
              </w:rPr>
            </w:pPr>
            <w:r w:rsidRPr="00493FB1">
              <w:rPr>
                <w:sz w:val="18"/>
                <w:szCs w:val="18"/>
              </w:rPr>
              <w:t>обеспечить тайну страхования;</w:t>
            </w:r>
            <w:bookmarkStart w:id="43" w:name="SUB120209"/>
            <w:bookmarkEnd w:id="43"/>
          </w:p>
          <w:p w14:paraId="4FCAF015" w14:textId="77777777" w:rsidR="001430BF" w:rsidRPr="00493FB1" w:rsidRDefault="001430BF" w:rsidP="00023BCE">
            <w:pPr>
              <w:pStyle w:val="a4"/>
              <w:numPr>
                <w:ilvl w:val="0"/>
                <w:numId w:val="5"/>
              </w:numPr>
              <w:tabs>
                <w:tab w:val="left" w:pos="-142"/>
                <w:tab w:val="num" w:pos="0"/>
                <w:tab w:val="num" w:pos="180"/>
                <w:tab w:val="left" w:pos="540"/>
              </w:tabs>
              <w:spacing w:after="0"/>
              <w:ind w:left="0" w:firstLine="0"/>
              <w:jc w:val="both"/>
              <w:rPr>
                <w:sz w:val="18"/>
                <w:szCs w:val="18"/>
              </w:rPr>
            </w:pPr>
            <w:bookmarkStart w:id="44" w:name="SUB120210"/>
            <w:bookmarkEnd w:id="44"/>
            <w:r w:rsidRPr="00493FB1">
              <w:rPr>
                <w:sz w:val="18"/>
                <w:szCs w:val="18"/>
              </w:rPr>
              <w:t>в случае принятия решения об отказе в страховой выплате направить Страхователю письменное обоснование причин отказа в течение десяти дней со дня принятия данного решения.</w:t>
            </w:r>
          </w:p>
          <w:p w14:paraId="37692A39" w14:textId="77777777" w:rsidR="001430BF" w:rsidRPr="00493FB1" w:rsidRDefault="001430BF" w:rsidP="00023BCE">
            <w:pPr>
              <w:pStyle w:val="a4"/>
              <w:numPr>
                <w:ilvl w:val="0"/>
                <w:numId w:val="5"/>
              </w:numPr>
              <w:tabs>
                <w:tab w:val="left" w:pos="-142"/>
                <w:tab w:val="num" w:pos="0"/>
                <w:tab w:val="num" w:pos="180"/>
                <w:tab w:val="left" w:pos="540"/>
              </w:tabs>
              <w:spacing w:after="0"/>
              <w:ind w:left="0" w:firstLine="0"/>
              <w:jc w:val="both"/>
              <w:rPr>
                <w:sz w:val="18"/>
                <w:szCs w:val="18"/>
              </w:rPr>
            </w:pPr>
            <w:r w:rsidRPr="00493FB1">
              <w:rPr>
                <w:sz w:val="18"/>
                <w:szCs w:val="18"/>
              </w:rPr>
              <w:t xml:space="preserve">в случае непредставления Страхователем  (Застрахованным) или потерпевшим (Выгодоприобретателем) либо их представителем документов, предусмотренных подпунктом </w:t>
            </w:r>
            <w:r w:rsidR="004F04C8" w:rsidRPr="00493FB1">
              <w:rPr>
                <w:sz w:val="18"/>
                <w:szCs w:val="18"/>
              </w:rPr>
              <w:t>6</w:t>
            </w:r>
            <w:r w:rsidRPr="00493FB1">
              <w:rPr>
                <w:sz w:val="18"/>
                <w:szCs w:val="18"/>
              </w:rPr>
              <w:t xml:space="preserve">.2. настоящего Договора, незамедлительно, но не позднее </w:t>
            </w:r>
            <w:r w:rsidR="005634AD" w:rsidRPr="00493FB1">
              <w:rPr>
                <w:sz w:val="18"/>
                <w:szCs w:val="18"/>
              </w:rPr>
              <w:t>3</w:t>
            </w:r>
            <w:r w:rsidRPr="00493FB1">
              <w:rPr>
                <w:sz w:val="18"/>
                <w:szCs w:val="18"/>
              </w:rPr>
              <w:t xml:space="preserve"> (</w:t>
            </w:r>
            <w:r w:rsidR="005634AD" w:rsidRPr="00493FB1">
              <w:rPr>
                <w:sz w:val="18"/>
                <w:szCs w:val="18"/>
              </w:rPr>
              <w:t>трех</w:t>
            </w:r>
            <w:r w:rsidRPr="00493FB1">
              <w:rPr>
                <w:sz w:val="18"/>
                <w:szCs w:val="18"/>
              </w:rPr>
              <w:t>) рабочих дней, письменно уведомить его о недостающих документах;</w:t>
            </w:r>
          </w:p>
          <w:p w14:paraId="5885A951" w14:textId="77777777" w:rsidR="00414175" w:rsidRPr="00493FB1" w:rsidRDefault="00414175" w:rsidP="00260610">
            <w:pPr>
              <w:pStyle w:val="a4"/>
              <w:numPr>
                <w:ilvl w:val="0"/>
                <w:numId w:val="5"/>
              </w:numPr>
              <w:tabs>
                <w:tab w:val="left" w:pos="-142"/>
                <w:tab w:val="num" w:pos="0"/>
                <w:tab w:val="num" w:pos="180"/>
                <w:tab w:val="left" w:pos="540"/>
              </w:tabs>
              <w:spacing w:after="0"/>
              <w:ind w:left="0" w:firstLine="0"/>
              <w:jc w:val="both"/>
              <w:rPr>
                <w:sz w:val="18"/>
                <w:szCs w:val="18"/>
              </w:rPr>
            </w:pPr>
            <w:r w:rsidRPr="00493FB1">
              <w:rPr>
                <w:sz w:val="18"/>
                <w:szCs w:val="18"/>
              </w:rPr>
              <w:t>при получении от Страхователя (Потерпевшего, Выгодоприобретателя) заявления рассмотреть требования Страхователя (Потерпевшего, Выгодоприобретателя) и предоставить письменный ответ с указанием дальнейшего порядка урегулирования спора в течение 5 (пяти) рабочих дней;</w:t>
            </w:r>
          </w:p>
          <w:p w14:paraId="1ABD75C0" w14:textId="77777777" w:rsidR="00A22BF0" w:rsidRPr="00493FB1" w:rsidRDefault="005634AD" w:rsidP="00A22BF0">
            <w:pPr>
              <w:pStyle w:val="a4"/>
              <w:numPr>
                <w:ilvl w:val="0"/>
                <w:numId w:val="5"/>
              </w:numPr>
              <w:tabs>
                <w:tab w:val="left" w:pos="-142"/>
                <w:tab w:val="left" w:pos="540"/>
              </w:tabs>
              <w:spacing w:after="0"/>
              <w:jc w:val="both"/>
              <w:rPr>
                <w:sz w:val="18"/>
                <w:szCs w:val="18"/>
              </w:rPr>
            </w:pPr>
            <w:r w:rsidRPr="00493FB1">
              <w:rPr>
                <w:sz w:val="18"/>
                <w:szCs w:val="18"/>
                <w:lang w:eastAsia="en-US"/>
              </w:rPr>
              <w:t xml:space="preserve">при получении от Страхователя (Потерпевшего, Выгодоприобретателя) заявления, направляемого страховому омбудсману, перенаправить данное заявление, а также прилагаемые к нему документы страховому омбудсману в течение 3 (трех) рабочих </w:t>
            </w:r>
            <w:r w:rsidRPr="00493FB1">
              <w:rPr>
                <w:sz w:val="18"/>
                <w:szCs w:val="18"/>
                <w:lang w:eastAsia="en-US"/>
              </w:rPr>
              <w:lastRenderedPageBreak/>
              <w:t>дней со дня получения;</w:t>
            </w:r>
          </w:p>
          <w:p w14:paraId="715AFABF" w14:textId="77777777" w:rsidR="001430BF" w:rsidRPr="00493FB1" w:rsidRDefault="001430BF" w:rsidP="00A22BF0">
            <w:pPr>
              <w:pStyle w:val="a4"/>
              <w:numPr>
                <w:ilvl w:val="0"/>
                <w:numId w:val="5"/>
              </w:numPr>
              <w:tabs>
                <w:tab w:val="left" w:pos="-142"/>
                <w:tab w:val="left" w:pos="540"/>
              </w:tabs>
              <w:spacing w:after="0"/>
              <w:jc w:val="both"/>
              <w:rPr>
                <w:sz w:val="18"/>
                <w:szCs w:val="18"/>
              </w:rPr>
            </w:pPr>
            <w:r w:rsidRPr="00493FB1">
              <w:rPr>
                <w:sz w:val="18"/>
                <w:szCs w:val="18"/>
              </w:rPr>
              <w:t>совершать иные действия, предусмотренные законодательством Республики Казахстан.</w:t>
            </w:r>
          </w:p>
          <w:p w14:paraId="4A5273D6" w14:textId="77777777" w:rsidR="001430BF" w:rsidRPr="00493FB1" w:rsidRDefault="001430BF" w:rsidP="00023BCE">
            <w:pPr>
              <w:pStyle w:val="a4"/>
              <w:numPr>
                <w:ilvl w:val="1"/>
                <w:numId w:val="13"/>
              </w:numPr>
              <w:tabs>
                <w:tab w:val="left" w:pos="-142"/>
              </w:tabs>
              <w:spacing w:after="0"/>
              <w:ind w:left="0" w:firstLine="0"/>
              <w:jc w:val="both"/>
              <w:rPr>
                <w:b/>
                <w:bCs/>
                <w:sz w:val="18"/>
                <w:szCs w:val="18"/>
              </w:rPr>
            </w:pPr>
            <w:bookmarkStart w:id="45" w:name="SUB130000"/>
            <w:bookmarkEnd w:id="45"/>
            <w:r w:rsidRPr="00493FB1">
              <w:rPr>
                <w:b/>
                <w:bCs/>
                <w:sz w:val="18"/>
                <w:szCs w:val="18"/>
              </w:rPr>
              <w:t>Права потерпевшего.</w:t>
            </w:r>
          </w:p>
          <w:p w14:paraId="5832BBB9" w14:textId="77777777" w:rsidR="001430BF" w:rsidRPr="00493FB1" w:rsidRDefault="001430BF" w:rsidP="00023BCE">
            <w:pPr>
              <w:pStyle w:val="a4"/>
              <w:numPr>
                <w:ilvl w:val="0"/>
                <w:numId w:val="6"/>
              </w:numPr>
              <w:tabs>
                <w:tab w:val="left" w:pos="-142"/>
                <w:tab w:val="num" w:pos="0"/>
                <w:tab w:val="num" w:pos="180"/>
                <w:tab w:val="num" w:pos="360"/>
              </w:tabs>
              <w:spacing w:after="0"/>
              <w:ind w:left="0" w:firstLine="0"/>
              <w:jc w:val="both"/>
              <w:rPr>
                <w:sz w:val="18"/>
                <w:szCs w:val="18"/>
              </w:rPr>
            </w:pPr>
            <w:bookmarkStart w:id="46" w:name="SUB130101"/>
            <w:bookmarkEnd w:id="46"/>
            <w:r w:rsidRPr="00493FB1">
              <w:rPr>
                <w:sz w:val="18"/>
                <w:szCs w:val="18"/>
              </w:rPr>
              <w:t>сообщить Страховщику о наступлении страхового случая, происшедшего в результате осуществления Страхователем (застрахованным) экологически опасных видов хозяйственной и иной деятельности;</w:t>
            </w:r>
            <w:bookmarkStart w:id="47" w:name="SUB130102"/>
            <w:bookmarkEnd w:id="47"/>
          </w:p>
          <w:p w14:paraId="2D588006" w14:textId="77777777" w:rsidR="001430BF" w:rsidRPr="00493FB1" w:rsidRDefault="001430BF" w:rsidP="00023BCE">
            <w:pPr>
              <w:pStyle w:val="a4"/>
              <w:numPr>
                <w:ilvl w:val="0"/>
                <w:numId w:val="6"/>
              </w:numPr>
              <w:tabs>
                <w:tab w:val="left" w:pos="-142"/>
                <w:tab w:val="num" w:pos="0"/>
                <w:tab w:val="num" w:pos="180"/>
                <w:tab w:val="num" w:pos="360"/>
              </w:tabs>
              <w:spacing w:after="0"/>
              <w:ind w:left="0" w:firstLine="0"/>
              <w:jc w:val="both"/>
              <w:rPr>
                <w:sz w:val="18"/>
                <w:szCs w:val="18"/>
              </w:rPr>
            </w:pPr>
            <w:r w:rsidRPr="00493FB1">
              <w:rPr>
                <w:sz w:val="18"/>
                <w:szCs w:val="18"/>
              </w:rPr>
              <w:t>произвести вместо Страхователя (застрахованного) сбор документов, необходимых для осуществления страховой выплаты, и представить их Страховщику;</w:t>
            </w:r>
            <w:bookmarkStart w:id="48" w:name="SUB130103"/>
            <w:bookmarkEnd w:id="48"/>
          </w:p>
          <w:p w14:paraId="37343B86" w14:textId="77777777" w:rsidR="001430BF" w:rsidRPr="00493FB1" w:rsidRDefault="001430BF" w:rsidP="00023BCE">
            <w:pPr>
              <w:pStyle w:val="a4"/>
              <w:numPr>
                <w:ilvl w:val="0"/>
                <w:numId w:val="6"/>
              </w:numPr>
              <w:tabs>
                <w:tab w:val="left" w:pos="-142"/>
                <w:tab w:val="num" w:pos="0"/>
                <w:tab w:val="num" w:pos="180"/>
                <w:tab w:val="num" w:pos="360"/>
              </w:tabs>
              <w:spacing w:after="0"/>
              <w:ind w:left="0" w:firstLine="0"/>
              <w:jc w:val="both"/>
              <w:rPr>
                <w:sz w:val="18"/>
                <w:szCs w:val="18"/>
              </w:rPr>
            </w:pPr>
            <w:r w:rsidRPr="00493FB1">
              <w:rPr>
                <w:sz w:val="18"/>
                <w:szCs w:val="18"/>
              </w:rPr>
              <w:t>привлекать независимого эксперта для оценки размера причиненного вреда;</w:t>
            </w:r>
            <w:bookmarkStart w:id="49" w:name="SUB130104"/>
            <w:bookmarkEnd w:id="49"/>
          </w:p>
          <w:p w14:paraId="69DC593F" w14:textId="77777777" w:rsidR="001430BF" w:rsidRPr="00493FB1" w:rsidRDefault="001430BF" w:rsidP="00023BCE">
            <w:pPr>
              <w:pStyle w:val="a4"/>
              <w:numPr>
                <w:ilvl w:val="0"/>
                <w:numId w:val="6"/>
              </w:numPr>
              <w:tabs>
                <w:tab w:val="left" w:pos="-142"/>
                <w:tab w:val="num" w:pos="0"/>
                <w:tab w:val="num" w:pos="180"/>
                <w:tab w:val="num" w:pos="360"/>
              </w:tabs>
              <w:spacing w:after="0"/>
              <w:ind w:left="0" w:firstLine="0"/>
              <w:jc w:val="both"/>
              <w:rPr>
                <w:sz w:val="18"/>
                <w:szCs w:val="18"/>
              </w:rPr>
            </w:pPr>
            <w:r w:rsidRPr="00493FB1">
              <w:rPr>
                <w:sz w:val="18"/>
                <w:szCs w:val="18"/>
              </w:rPr>
              <w:t>ознакомиться с результатами оценки размера причиненного вреда и расчетами размера страховой выплаты, произведенными Страховщиком или независимым экспертом;</w:t>
            </w:r>
            <w:bookmarkStart w:id="50" w:name="SUB130105"/>
            <w:bookmarkEnd w:id="50"/>
          </w:p>
          <w:p w14:paraId="4558B05C" w14:textId="77777777" w:rsidR="005634AD" w:rsidRPr="00493FB1" w:rsidRDefault="005634AD" w:rsidP="00260610">
            <w:pPr>
              <w:pStyle w:val="a9"/>
              <w:numPr>
                <w:ilvl w:val="0"/>
                <w:numId w:val="6"/>
              </w:numPr>
              <w:tabs>
                <w:tab w:val="clear" w:pos="720"/>
                <w:tab w:val="left" w:pos="317"/>
              </w:tabs>
              <w:ind w:left="0" w:firstLine="0"/>
              <w:contextualSpacing/>
              <w:jc w:val="both"/>
              <w:rPr>
                <w:rFonts w:eastAsia="Calibri"/>
                <w:sz w:val="18"/>
                <w:szCs w:val="18"/>
              </w:rPr>
            </w:pPr>
            <w:r w:rsidRPr="00493FB1">
              <w:rPr>
                <w:rFonts w:eastAsia="Calibri"/>
                <w:sz w:val="18"/>
                <w:szCs w:val="18"/>
              </w:rPr>
              <w:t xml:space="preserve">обратиться к Страховщику с учетом особенностей, предусмотренных статьей </w:t>
            </w:r>
            <w:r w:rsidR="00D9754C" w:rsidRPr="00493FB1">
              <w:rPr>
                <w:rFonts w:eastAsia="Calibri"/>
                <w:sz w:val="18"/>
                <w:szCs w:val="18"/>
              </w:rPr>
              <w:t>11</w:t>
            </w:r>
            <w:r w:rsidRPr="00493FB1">
              <w:rPr>
                <w:rFonts w:eastAsia="Calibri"/>
                <w:sz w:val="18"/>
                <w:szCs w:val="18"/>
              </w:rPr>
              <w:t xml:space="preserve"> настоящ</w:t>
            </w:r>
            <w:r w:rsidR="00D9754C" w:rsidRPr="00493FB1">
              <w:rPr>
                <w:rFonts w:eastAsia="Calibri"/>
                <w:sz w:val="18"/>
                <w:szCs w:val="18"/>
              </w:rPr>
              <w:t>его Договора</w:t>
            </w:r>
            <w:r w:rsidRPr="00493FB1">
              <w:rPr>
                <w:rFonts w:eastAsia="Calibri"/>
                <w:sz w:val="18"/>
                <w:szCs w:val="18"/>
              </w:rPr>
              <w:t xml:space="preserve">, либо Страховому омбудсману или в суд для урегулирования вопросов, возникающих из </w:t>
            </w:r>
            <w:r w:rsidR="00D9754C" w:rsidRPr="00493FB1">
              <w:rPr>
                <w:rFonts w:eastAsia="Calibri"/>
                <w:sz w:val="18"/>
                <w:szCs w:val="18"/>
              </w:rPr>
              <w:t>Д</w:t>
            </w:r>
            <w:r w:rsidRPr="00493FB1">
              <w:rPr>
                <w:rFonts w:eastAsia="Calibri"/>
                <w:sz w:val="18"/>
                <w:szCs w:val="18"/>
              </w:rPr>
              <w:t>оговора;</w:t>
            </w:r>
          </w:p>
          <w:p w14:paraId="76729787" w14:textId="77777777" w:rsidR="005634AD" w:rsidRPr="00493FB1" w:rsidRDefault="005634AD" w:rsidP="00260610">
            <w:pPr>
              <w:pStyle w:val="a9"/>
              <w:numPr>
                <w:ilvl w:val="0"/>
                <w:numId w:val="6"/>
              </w:numPr>
              <w:tabs>
                <w:tab w:val="clear" w:pos="720"/>
                <w:tab w:val="left" w:pos="317"/>
              </w:tabs>
              <w:ind w:left="0" w:firstLine="0"/>
              <w:contextualSpacing/>
              <w:jc w:val="both"/>
              <w:rPr>
                <w:rFonts w:eastAsia="Calibri"/>
                <w:sz w:val="18"/>
                <w:szCs w:val="18"/>
              </w:rPr>
            </w:pPr>
            <w:r w:rsidRPr="00493FB1">
              <w:rPr>
                <w:rFonts w:eastAsia="Calibri"/>
                <w:sz w:val="18"/>
                <w:szCs w:val="18"/>
              </w:rPr>
              <w:t>направить заявление и прилагаемые документы страховому омбудсману (напрямую страховому омбудсману, в том числе через его интернет-ресурс, либо через страховщика, в том числе его филиал, представительство);</w:t>
            </w:r>
          </w:p>
          <w:p w14:paraId="252C1BA4" w14:textId="77777777" w:rsidR="001430BF" w:rsidRPr="00493FB1" w:rsidRDefault="001430BF" w:rsidP="00023BCE">
            <w:pPr>
              <w:pStyle w:val="a4"/>
              <w:numPr>
                <w:ilvl w:val="0"/>
                <w:numId w:val="6"/>
              </w:numPr>
              <w:tabs>
                <w:tab w:val="left" w:pos="-142"/>
                <w:tab w:val="num" w:pos="0"/>
                <w:tab w:val="num" w:pos="180"/>
                <w:tab w:val="num" w:pos="360"/>
              </w:tabs>
              <w:spacing w:after="0"/>
              <w:ind w:left="0" w:firstLine="0"/>
              <w:jc w:val="both"/>
              <w:rPr>
                <w:sz w:val="18"/>
                <w:szCs w:val="18"/>
              </w:rPr>
            </w:pPr>
            <w:r w:rsidRPr="00493FB1">
              <w:rPr>
                <w:sz w:val="18"/>
                <w:szCs w:val="18"/>
              </w:rPr>
              <w:t>получить страховую выплату в порядке и сроки, которые установлены Договором;</w:t>
            </w:r>
            <w:bookmarkStart w:id="51" w:name="SUB130106"/>
            <w:bookmarkEnd w:id="51"/>
          </w:p>
          <w:p w14:paraId="282D3753" w14:textId="77777777" w:rsidR="001430BF" w:rsidRPr="00493FB1" w:rsidRDefault="001430BF" w:rsidP="00023BCE">
            <w:pPr>
              <w:pStyle w:val="a4"/>
              <w:numPr>
                <w:ilvl w:val="0"/>
                <w:numId w:val="6"/>
              </w:numPr>
              <w:tabs>
                <w:tab w:val="left" w:pos="-142"/>
                <w:tab w:val="num" w:pos="0"/>
                <w:tab w:val="num" w:pos="180"/>
                <w:tab w:val="num" w:pos="360"/>
              </w:tabs>
              <w:spacing w:after="0"/>
              <w:ind w:left="0" w:firstLine="0"/>
              <w:jc w:val="both"/>
              <w:rPr>
                <w:sz w:val="18"/>
                <w:szCs w:val="18"/>
              </w:rPr>
            </w:pPr>
            <w:r w:rsidRPr="00493FB1">
              <w:rPr>
                <w:sz w:val="18"/>
                <w:szCs w:val="18"/>
              </w:rPr>
              <w:t>оспорить в порядке, установленном законодательством Республики Казахстан, решение Страховщика об отказе в осуществлении страховой выплаты или уменьшении ее размера;</w:t>
            </w:r>
          </w:p>
          <w:p w14:paraId="69B02F56" w14:textId="77777777" w:rsidR="001430BF" w:rsidRPr="00493FB1" w:rsidRDefault="001430BF" w:rsidP="00023BCE">
            <w:pPr>
              <w:pStyle w:val="a4"/>
              <w:numPr>
                <w:ilvl w:val="0"/>
                <w:numId w:val="6"/>
              </w:numPr>
              <w:tabs>
                <w:tab w:val="left" w:pos="-142"/>
                <w:tab w:val="num" w:pos="0"/>
                <w:tab w:val="num" w:pos="180"/>
                <w:tab w:val="num" w:pos="360"/>
              </w:tabs>
              <w:spacing w:after="0"/>
              <w:ind w:left="0" w:firstLine="0"/>
              <w:jc w:val="both"/>
              <w:rPr>
                <w:sz w:val="18"/>
                <w:szCs w:val="18"/>
              </w:rPr>
            </w:pPr>
            <w:r w:rsidRPr="00493FB1">
              <w:rPr>
                <w:sz w:val="18"/>
                <w:szCs w:val="18"/>
              </w:rPr>
              <w:t>предъявить требование к Страхователю о возмещении причиненного вреда в размере превышения суммы причиненного вреда над суммой полученной страховой выплаты.</w:t>
            </w:r>
          </w:p>
          <w:p w14:paraId="2714DB53" w14:textId="77777777" w:rsidR="001430BF" w:rsidRPr="00493FB1" w:rsidRDefault="001430BF" w:rsidP="001430BF">
            <w:pPr>
              <w:jc w:val="both"/>
              <w:rPr>
                <w:b/>
                <w:bCs/>
                <w:sz w:val="18"/>
                <w:szCs w:val="18"/>
              </w:rPr>
            </w:pPr>
            <w:r w:rsidRPr="00493FB1">
              <w:rPr>
                <w:sz w:val="18"/>
                <w:szCs w:val="18"/>
              </w:rPr>
              <w:t xml:space="preserve">В соответствии с гражданским </w:t>
            </w:r>
            <w:hyperlink r:id="rId10" w:anchor="SUB0" w:history="1">
              <w:r w:rsidRPr="00493FB1">
                <w:rPr>
                  <w:sz w:val="18"/>
                  <w:szCs w:val="18"/>
                </w:rPr>
                <w:t>законодательством</w:t>
              </w:r>
            </w:hyperlink>
            <w:r w:rsidRPr="00493FB1">
              <w:rPr>
                <w:sz w:val="18"/>
                <w:szCs w:val="18"/>
              </w:rPr>
              <w:t xml:space="preserve"> Республики Казахстан права потерпевшего, установленные Договором, переходят к иным лицам, выступающим в качестве Выгодоприобретателей.</w:t>
            </w:r>
          </w:p>
        </w:tc>
      </w:tr>
      <w:tr w:rsidR="001430BF" w:rsidRPr="00493FB1" w14:paraId="0DA62C92" w14:textId="77777777" w:rsidTr="001430BF">
        <w:tc>
          <w:tcPr>
            <w:tcW w:w="5346" w:type="dxa"/>
          </w:tcPr>
          <w:p w14:paraId="28B879F7" w14:textId="77777777" w:rsidR="001430BF" w:rsidRPr="00493FB1" w:rsidRDefault="001430BF" w:rsidP="00023BCE">
            <w:pPr>
              <w:pStyle w:val="a4"/>
              <w:numPr>
                <w:ilvl w:val="0"/>
                <w:numId w:val="12"/>
              </w:numPr>
              <w:tabs>
                <w:tab w:val="left" w:pos="-142"/>
                <w:tab w:val="num" w:pos="277"/>
              </w:tabs>
              <w:spacing w:after="0"/>
              <w:ind w:left="0" w:firstLine="0"/>
              <w:jc w:val="center"/>
              <w:rPr>
                <w:b/>
                <w:bCs/>
                <w:sz w:val="18"/>
                <w:szCs w:val="18"/>
              </w:rPr>
            </w:pPr>
            <w:r w:rsidRPr="00493FB1">
              <w:rPr>
                <w:b/>
                <w:bCs/>
                <w:caps/>
                <w:sz w:val="18"/>
                <w:szCs w:val="18"/>
                <w:lang w:val="kk-KZ"/>
              </w:rPr>
              <w:lastRenderedPageBreak/>
              <w:t>САҚТАНДЫРУ ШАРТЫНЫҢ ҚОЛДАНУЫН ТОҚТАТУ</w:t>
            </w:r>
          </w:p>
          <w:p w14:paraId="482BB26D" w14:textId="77777777" w:rsidR="001430BF" w:rsidRPr="00493FB1" w:rsidRDefault="001430BF" w:rsidP="00023BCE">
            <w:pPr>
              <w:pStyle w:val="a9"/>
              <w:numPr>
                <w:ilvl w:val="1"/>
                <w:numId w:val="12"/>
              </w:numPr>
              <w:tabs>
                <w:tab w:val="left" w:pos="3"/>
                <w:tab w:val="left" w:pos="346"/>
              </w:tabs>
              <w:ind w:left="0" w:firstLine="3"/>
              <w:jc w:val="both"/>
              <w:rPr>
                <w:rStyle w:val="s0"/>
                <w:rFonts w:eastAsia="Calibri"/>
                <w:color w:val="auto"/>
                <w:sz w:val="18"/>
                <w:szCs w:val="18"/>
                <w:lang w:val="kk-KZ"/>
              </w:rPr>
            </w:pPr>
            <w:r w:rsidRPr="00493FB1">
              <w:rPr>
                <w:rStyle w:val="s0"/>
                <w:color w:val="auto"/>
                <w:sz w:val="18"/>
                <w:szCs w:val="18"/>
              </w:rPr>
              <w:t>Шарт келесі жағдайларда тоқтатылды деп есептеледі</w:t>
            </w:r>
            <w:r w:rsidRPr="00493FB1" w:rsidDel="00817E95">
              <w:rPr>
                <w:rStyle w:val="s0"/>
                <w:color w:val="auto"/>
                <w:sz w:val="18"/>
                <w:szCs w:val="18"/>
                <w:lang w:val="kk-KZ"/>
              </w:rPr>
              <w:t xml:space="preserve"> </w:t>
            </w:r>
          </w:p>
          <w:p w14:paraId="4F68D431" w14:textId="77777777" w:rsidR="001430BF" w:rsidRPr="00493FB1" w:rsidRDefault="001430BF" w:rsidP="00023BCE">
            <w:pPr>
              <w:pStyle w:val="a9"/>
              <w:numPr>
                <w:ilvl w:val="0"/>
                <w:numId w:val="30"/>
              </w:numPr>
              <w:tabs>
                <w:tab w:val="left" w:pos="3"/>
                <w:tab w:val="left" w:pos="204"/>
              </w:tabs>
              <w:ind w:left="0" w:firstLine="0"/>
              <w:jc w:val="both"/>
              <w:rPr>
                <w:sz w:val="18"/>
                <w:szCs w:val="18"/>
              </w:rPr>
            </w:pPr>
            <w:r w:rsidRPr="00493FB1">
              <w:rPr>
                <w:rStyle w:val="s0"/>
                <w:color w:val="auto"/>
                <w:sz w:val="18"/>
                <w:szCs w:val="18"/>
              </w:rPr>
              <w:t>шарттың қолданылу мерзімі аяқталған;</w:t>
            </w:r>
          </w:p>
          <w:p w14:paraId="03A1386B" w14:textId="77777777" w:rsidR="001430BF" w:rsidRPr="00493FB1" w:rsidRDefault="001430BF" w:rsidP="00023BCE">
            <w:pPr>
              <w:pStyle w:val="a9"/>
              <w:numPr>
                <w:ilvl w:val="0"/>
                <w:numId w:val="30"/>
              </w:numPr>
              <w:tabs>
                <w:tab w:val="left" w:pos="3"/>
                <w:tab w:val="left" w:pos="204"/>
              </w:tabs>
              <w:ind w:left="0" w:firstLine="0"/>
              <w:jc w:val="both"/>
              <w:rPr>
                <w:rStyle w:val="s0"/>
                <w:color w:val="auto"/>
                <w:sz w:val="18"/>
                <w:szCs w:val="18"/>
                <w:lang w:val="kk-KZ"/>
              </w:rPr>
            </w:pPr>
            <w:r w:rsidRPr="00493FB1">
              <w:rPr>
                <w:rStyle w:val="s0"/>
                <w:color w:val="auto"/>
                <w:sz w:val="18"/>
                <w:szCs w:val="18"/>
                <w:lang w:val="kk-KZ"/>
              </w:rPr>
              <w:t>шарт мерзімінен бұрын тоқтатылған;</w:t>
            </w:r>
          </w:p>
          <w:p w14:paraId="5AFE0177" w14:textId="77777777" w:rsidR="001430BF" w:rsidRPr="00493FB1" w:rsidRDefault="001430BF" w:rsidP="00023BCE">
            <w:pPr>
              <w:pStyle w:val="a9"/>
              <w:numPr>
                <w:ilvl w:val="0"/>
                <w:numId w:val="30"/>
              </w:numPr>
              <w:tabs>
                <w:tab w:val="left" w:pos="3"/>
                <w:tab w:val="left" w:pos="204"/>
              </w:tabs>
              <w:ind w:left="0" w:firstLine="0"/>
              <w:jc w:val="both"/>
              <w:rPr>
                <w:rStyle w:val="s0"/>
                <w:color w:val="auto"/>
                <w:sz w:val="18"/>
                <w:szCs w:val="18"/>
                <w:lang w:val="kk-KZ"/>
              </w:rPr>
            </w:pPr>
            <w:r w:rsidRPr="00493FB1">
              <w:rPr>
                <w:rStyle w:val="s0"/>
                <w:color w:val="auto"/>
                <w:sz w:val="18"/>
                <w:szCs w:val="18"/>
                <w:lang w:val="kk-KZ"/>
              </w:rPr>
              <w:t>сақтандыру сомасының мөлшерінде сақтандыру төлемін (сақтандыру төлемдерін) жүзеге асырған жағдайларда тоқтатылды деп саналады.</w:t>
            </w:r>
          </w:p>
          <w:p w14:paraId="5D8B0C98" w14:textId="77777777" w:rsidR="001430BF" w:rsidRPr="00493FB1" w:rsidRDefault="001430BF" w:rsidP="00023BCE">
            <w:pPr>
              <w:pStyle w:val="a9"/>
              <w:numPr>
                <w:ilvl w:val="1"/>
                <w:numId w:val="12"/>
              </w:numPr>
              <w:tabs>
                <w:tab w:val="left" w:pos="398"/>
              </w:tabs>
              <w:jc w:val="both"/>
              <w:rPr>
                <w:sz w:val="18"/>
                <w:szCs w:val="18"/>
                <w:lang w:val="kk-KZ"/>
              </w:rPr>
            </w:pPr>
            <w:r w:rsidRPr="00493FB1">
              <w:rPr>
                <w:rStyle w:val="s0"/>
                <w:color w:val="auto"/>
                <w:sz w:val="18"/>
                <w:szCs w:val="18"/>
                <w:lang w:val="kk-KZ"/>
              </w:rPr>
              <w:t>Мерзімінен бұрын тоқтату</w:t>
            </w:r>
          </w:p>
          <w:p w14:paraId="3A6EFF4E" w14:textId="77777777" w:rsidR="001430BF" w:rsidRPr="00493FB1" w:rsidRDefault="001430BF" w:rsidP="00023BCE">
            <w:pPr>
              <w:pStyle w:val="a9"/>
              <w:numPr>
                <w:ilvl w:val="0"/>
                <w:numId w:val="29"/>
              </w:numPr>
              <w:tabs>
                <w:tab w:val="left" w:pos="204"/>
              </w:tabs>
              <w:ind w:left="0" w:firstLine="6"/>
              <w:jc w:val="both"/>
              <w:rPr>
                <w:sz w:val="18"/>
                <w:szCs w:val="18"/>
                <w:lang w:val="kk-KZ"/>
              </w:rPr>
            </w:pPr>
            <w:r w:rsidRPr="00493FB1">
              <w:rPr>
                <w:rStyle w:val="s0"/>
                <w:color w:val="auto"/>
                <w:sz w:val="18"/>
                <w:szCs w:val="18"/>
                <w:lang w:val="kk-KZ"/>
              </w:rPr>
              <w:t>Шарт Қазақстан Республикасының азаматтық заңнамасында көзделген тәртіппен және жағдайларда мерзімінен бұрын тоқтатылады.</w:t>
            </w:r>
          </w:p>
          <w:p w14:paraId="4F45363E" w14:textId="77777777" w:rsidR="001430BF" w:rsidRPr="00493FB1" w:rsidRDefault="001430BF" w:rsidP="00023BCE">
            <w:pPr>
              <w:pStyle w:val="a9"/>
              <w:numPr>
                <w:ilvl w:val="0"/>
                <w:numId w:val="29"/>
              </w:numPr>
              <w:tabs>
                <w:tab w:val="left" w:pos="204"/>
              </w:tabs>
              <w:ind w:left="0" w:firstLine="6"/>
              <w:jc w:val="both"/>
              <w:rPr>
                <w:rStyle w:val="s0"/>
                <w:color w:val="auto"/>
                <w:sz w:val="18"/>
                <w:szCs w:val="18"/>
                <w:lang w:val="kk-KZ"/>
              </w:rPr>
            </w:pPr>
            <w:r w:rsidRPr="00493FB1">
              <w:rPr>
                <w:rStyle w:val="s0"/>
                <w:color w:val="auto"/>
                <w:sz w:val="18"/>
                <w:szCs w:val="18"/>
                <w:lang w:val="kk-KZ"/>
              </w:rPr>
              <w:t>Шарт мерзімінен бұрын тоқтатылған кезде Қазақстан республикасы Азаматтық кодексінің 841 бабының 1 тармағына сәйкес сақтанушының сақтандыру сыйлықақысының бір бөлігін мынадай мөлшерлерде қайтарып алуға құқығы бар:</w:t>
            </w:r>
          </w:p>
          <w:p w14:paraId="2D3EB95F" w14:textId="77777777" w:rsidR="001430BF" w:rsidRPr="00493FB1" w:rsidRDefault="001430BF" w:rsidP="00817E95">
            <w:pPr>
              <w:ind w:left="540"/>
              <w:rPr>
                <w:sz w:val="18"/>
                <w:szCs w:val="18"/>
                <w:lang w:val="kk-KZ"/>
              </w:rPr>
            </w:pPr>
            <w:r w:rsidRPr="00493FB1">
              <w:rPr>
                <w:rStyle w:val="s0"/>
                <w:color w:val="auto"/>
                <w:sz w:val="18"/>
                <w:szCs w:val="18"/>
                <w:lang w:val="kk-KZ"/>
              </w:rPr>
              <w:t> </w:t>
            </w:r>
          </w:p>
          <w:tbl>
            <w:tblPr>
              <w:tblW w:w="4676" w:type="dxa"/>
              <w:tblInd w:w="8" w:type="dxa"/>
              <w:tblLayout w:type="fixed"/>
              <w:tblCellMar>
                <w:left w:w="0" w:type="dxa"/>
                <w:right w:w="0" w:type="dxa"/>
              </w:tblCellMar>
              <w:tblLook w:val="00A0" w:firstRow="1" w:lastRow="0" w:firstColumn="1" w:lastColumn="0" w:noHBand="0" w:noVBand="0"/>
            </w:tblPr>
            <w:tblGrid>
              <w:gridCol w:w="479"/>
              <w:gridCol w:w="2037"/>
              <w:gridCol w:w="2160"/>
            </w:tblGrid>
            <w:tr w:rsidR="001430BF" w:rsidRPr="00493FB1" w14:paraId="1F78D455" w14:textId="77777777" w:rsidTr="0032482C">
              <w:tc>
                <w:tcPr>
                  <w:tcW w:w="5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A5A4AFA" w14:textId="77777777" w:rsidR="001430BF" w:rsidRPr="00493FB1" w:rsidRDefault="001430BF" w:rsidP="00817E95">
                  <w:pPr>
                    <w:rPr>
                      <w:sz w:val="18"/>
                      <w:szCs w:val="18"/>
                    </w:rPr>
                  </w:pPr>
                  <w:r w:rsidRPr="00493FB1">
                    <w:rPr>
                      <w:rStyle w:val="s0"/>
                      <w:color w:val="auto"/>
                      <w:sz w:val="18"/>
                      <w:szCs w:val="18"/>
                    </w:rPr>
                    <w:t>Рет</w:t>
                  </w:r>
                </w:p>
                <w:p w14:paraId="54FB2E03" w14:textId="77777777" w:rsidR="001430BF" w:rsidRPr="00493FB1" w:rsidRDefault="001430BF" w:rsidP="00817E95">
                  <w:pPr>
                    <w:rPr>
                      <w:sz w:val="18"/>
                      <w:szCs w:val="18"/>
                    </w:rPr>
                  </w:pPr>
                  <w:r w:rsidRPr="00493FB1">
                    <w:rPr>
                      <w:rStyle w:val="s0"/>
                      <w:color w:val="auto"/>
                      <w:sz w:val="18"/>
                      <w:szCs w:val="18"/>
                    </w:rPr>
                    <w:t>№</w:t>
                  </w:r>
                </w:p>
              </w:tc>
              <w:tc>
                <w:tcPr>
                  <w:tcW w:w="217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43211716" w14:textId="77777777" w:rsidR="001430BF" w:rsidRPr="00493FB1" w:rsidRDefault="001430BF" w:rsidP="00817E95">
                  <w:pPr>
                    <w:rPr>
                      <w:sz w:val="18"/>
                      <w:szCs w:val="18"/>
                    </w:rPr>
                  </w:pPr>
                  <w:r w:rsidRPr="00493FB1">
                    <w:rPr>
                      <w:rStyle w:val="s0"/>
                      <w:color w:val="auto"/>
                      <w:sz w:val="18"/>
                      <w:szCs w:val="18"/>
                      <w:lang w:val="kk-KZ"/>
                    </w:rPr>
                    <w:t>Ш</w:t>
                  </w:r>
                  <w:r w:rsidRPr="00493FB1">
                    <w:rPr>
                      <w:rStyle w:val="s0"/>
                      <w:color w:val="auto"/>
                      <w:sz w:val="18"/>
                      <w:szCs w:val="18"/>
                    </w:rPr>
                    <w:t>арт күшінеенгенкезденбастаполмерзіміненбұрынтоқтатылғанкезгедейінөткенмерзім</w:t>
                  </w:r>
                </w:p>
              </w:tc>
              <w:tc>
                <w:tcPr>
                  <w:tcW w:w="2310"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677F7358" w14:textId="77777777" w:rsidR="001430BF" w:rsidRPr="00493FB1" w:rsidRDefault="001430BF" w:rsidP="00817E95">
                  <w:pPr>
                    <w:rPr>
                      <w:sz w:val="18"/>
                      <w:szCs w:val="18"/>
                    </w:rPr>
                  </w:pPr>
                  <w:r w:rsidRPr="00493FB1">
                    <w:rPr>
                      <w:rStyle w:val="s0"/>
                      <w:color w:val="auto"/>
                      <w:sz w:val="18"/>
                      <w:szCs w:val="18"/>
                    </w:rPr>
                    <w:t>Сақтандырушы ұстап қалатын сақтандыру сыйлықақысының мөлшері (жылдық сақтандыру сыйлықақысының п</w:t>
                  </w:r>
                  <w:r w:rsidRPr="00493FB1">
                    <w:rPr>
                      <w:rStyle w:val="s0"/>
                      <w:color w:val="auto"/>
                      <w:sz w:val="18"/>
                      <w:szCs w:val="18"/>
                      <w:lang w:val="kk-KZ"/>
                    </w:rPr>
                    <w:t xml:space="preserve">айызы </w:t>
                  </w:r>
                  <w:r w:rsidRPr="00493FB1">
                    <w:rPr>
                      <w:rStyle w:val="s0"/>
                      <w:color w:val="auto"/>
                      <w:sz w:val="18"/>
                      <w:szCs w:val="18"/>
                    </w:rPr>
                    <w:t>есебімен)</w:t>
                  </w:r>
                </w:p>
              </w:tc>
            </w:tr>
            <w:tr w:rsidR="001430BF" w:rsidRPr="00493FB1" w14:paraId="0EE19B0A" w14:textId="77777777" w:rsidTr="0032482C">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797680CA" w14:textId="77777777" w:rsidR="001430BF" w:rsidRPr="00493FB1" w:rsidRDefault="001430BF" w:rsidP="00817E95">
                  <w:pPr>
                    <w:rPr>
                      <w:sz w:val="18"/>
                      <w:szCs w:val="18"/>
                    </w:rPr>
                  </w:pPr>
                  <w:r w:rsidRPr="00493FB1">
                    <w:rPr>
                      <w:rStyle w:val="s0"/>
                      <w:color w:val="auto"/>
                      <w:sz w:val="18"/>
                      <w:szCs w:val="18"/>
                    </w:rPr>
                    <w:t>1</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14:paraId="5237C343" w14:textId="77777777" w:rsidR="001430BF" w:rsidRPr="00493FB1" w:rsidRDefault="001430BF" w:rsidP="00817E95">
                  <w:pPr>
                    <w:rPr>
                      <w:sz w:val="18"/>
                      <w:szCs w:val="18"/>
                    </w:rPr>
                  </w:pPr>
                  <w:r w:rsidRPr="00493FB1">
                    <w:rPr>
                      <w:rStyle w:val="s0"/>
                      <w:color w:val="auto"/>
                      <w:sz w:val="18"/>
                      <w:szCs w:val="18"/>
                    </w:rPr>
                    <w:t>2</w:t>
                  </w:r>
                </w:p>
              </w:tc>
              <w:tc>
                <w:tcPr>
                  <w:tcW w:w="2310" w:type="pct"/>
                  <w:tcBorders>
                    <w:top w:val="nil"/>
                    <w:left w:val="nil"/>
                    <w:bottom w:val="single" w:sz="8" w:space="0" w:color="auto"/>
                    <w:right w:val="single" w:sz="8" w:space="0" w:color="auto"/>
                  </w:tcBorders>
                  <w:tcMar>
                    <w:top w:w="0" w:type="dxa"/>
                    <w:left w:w="108" w:type="dxa"/>
                    <w:bottom w:w="0" w:type="dxa"/>
                    <w:right w:w="108" w:type="dxa"/>
                  </w:tcMar>
                </w:tcPr>
                <w:p w14:paraId="404AC12C" w14:textId="77777777" w:rsidR="001430BF" w:rsidRPr="00493FB1" w:rsidRDefault="001430BF" w:rsidP="00817E95">
                  <w:pPr>
                    <w:rPr>
                      <w:sz w:val="18"/>
                      <w:szCs w:val="18"/>
                    </w:rPr>
                  </w:pPr>
                  <w:r w:rsidRPr="00493FB1">
                    <w:rPr>
                      <w:rStyle w:val="s0"/>
                      <w:color w:val="auto"/>
                      <w:sz w:val="18"/>
                      <w:szCs w:val="18"/>
                    </w:rPr>
                    <w:t>3</w:t>
                  </w:r>
                </w:p>
              </w:tc>
            </w:tr>
            <w:tr w:rsidR="001430BF" w:rsidRPr="00493FB1" w14:paraId="4B39FCF8" w14:textId="77777777" w:rsidTr="0032482C">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00059140" w14:textId="77777777" w:rsidR="001430BF" w:rsidRPr="00493FB1" w:rsidRDefault="001430BF" w:rsidP="00817E95">
                  <w:pPr>
                    <w:rPr>
                      <w:sz w:val="18"/>
                      <w:szCs w:val="18"/>
                    </w:rPr>
                  </w:pPr>
                  <w:r w:rsidRPr="00493FB1">
                    <w:rPr>
                      <w:rStyle w:val="s0"/>
                      <w:color w:val="auto"/>
                      <w:sz w:val="18"/>
                      <w:szCs w:val="18"/>
                    </w:rPr>
                    <w:t>1.</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14:paraId="70A1E3B8" w14:textId="77777777" w:rsidR="001430BF" w:rsidRPr="00493FB1" w:rsidRDefault="001430BF" w:rsidP="00817E95">
                  <w:pPr>
                    <w:rPr>
                      <w:sz w:val="18"/>
                      <w:szCs w:val="18"/>
                    </w:rPr>
                  </w:pPr>
                  <w:r w:rsidRPr="00493FB1">
                    <w:rPr>
                      <w:rStyle w:val="s0"/>
                      <w:color w:val="auto"/>
                      <w:sz w:val="18"/>
                      <w:szCs w:val="18"/>
                    </w:rPr>
                    <w:t>1-айға дейін қосаалғанда</w:t>
                  </w:r>
                </w:p>
              </w:tc>
              <w:tc>
                <w:tcPr>
                  <w:tcW w:w="2310" w:type="pct"/>
                  <w:tcBorders>
                    <w:top w:val="nil"/>
                    <w:left w:val="nil"/>
                    <w:bottom w:val="single" w:sz="8" w:space="0" w:color="auto"/>
                    <w:right w:val="single" w:sz="8" w:space="0" w:color="auto"/>
                  </w:tcBorders>
                  <w:tcMar>
                    <w:top w:w="0" w:type="dxa"/>
                    <w:left w:w="108" w:type="dxa"/>
                    <w:bottom w:w="0" w:type="dxa"/>
                    <w:right w:w="108" w:type="dxa"/>
                  </w:tcMar>
                </w:tcPr>
                <w:p w14:paraId="0DA9EEC7" w14:textId="77777777" w:rsidR="001430BF" w:rsidRPr="00493FB1" w:rsidRDefault="001430BF" w:rsidP="00817E95">
                  <w:pPr>
                    <w:rPr>
                      <w:sz w:val="18"/>
                      <w:szCs w:val="18"/>
                    </w:rPr>
                  </w:pPr>
                  <w:r w:rsidRPr="00493FB1">
                    <w:rPr>
                      <w:rStyle w:val="s0"/>
                      <w:color w:val="auto"/>
                      <w:sz w:val="18"/>
                      <w:szCs w:val="18"/>
                    </w:rPr>
                    <w:t>20</w:t>
                  </w:r>
                </w:p>
              </w:tc>
            </w:tr>
            <w:tr w:rsidR="001430BF" w:rsidRPr="00493FB1" w14:paraId="1C249370" w14:textId="77777777" w:rsidTr="0032482C">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0AAA842C" w14:textId="77777777" w:rsidR="001430BF" w:rsidRPr="00493FB1" w:rsidRDefault="001430BF" w:rsidP="00817E95">
                  <w:pPr>
                    <w:rPr>
                      <w:sz w:val="18"/>
                      <w:szCs w:val="18"/>
                    </w:rPr>
                  </w:pPr>
                  <w:r w:rsidRPr="00493FB1">
                    <w:rPr>
                      <w:rStyle w:val="s0"/>
                      <w:color w:val="auto"/>
                      <w:sz w:val="18"/>
                      <w:szCs w:val="18"/>
                    </w:rPr>
                    <w:t>2.</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14:paraId="4A9D49CD" w14:textId="77777777" w:rsidR="001430BF" w:rsidRPr="00493FB1" w:rsidRDefault="001430BF" w:rsidP="00817E95">
                  <w:pPr>
                    <w:rPr>
                      <w:sz w:val="18"/>
                      <w:szCs w:val="18"/>
                    </w:rPr>
                  </w:pPr>
                  <w:r w:rsidRPr="00493FB1">
                    <w:rPr>
                      <w:rStyle w:val="s0"/>
                      <w:color w:val="auto"/>
                      <w:sz w:val="18"/>
                      <w:szCs w:val="18"/>
                    </w:rPr>
                    <w:t>1-айдан 2-айға дейін қосаалғанда</w:t>
                  </w:r>
                </w:p>
              </w:tc>
              <w:tc>
                <w:tcPr>
                  <w:tcW w:w="2310" w:type="pct"/>
                  <w:tcBorders>
                    <w:top w:val="nil"/>
                    <w:left w:val="nil"/>
                    <w:bottom w:val="single" w:sz="8" w:space="0" w:color="auto"/>
                    <w:right w:val="single" w:sz="8" w:space="0" w:color="auto"/>
                  </w:tcBorders>
                  <w:tcMar>
                    <w:top w:w="0" w:type="dxa"/>
                    <w:left w:w="108" w:type="dxa"/>
                    <w:bottom w:w="0" w:type="dxa"/>
                    <w:right w:w="108" w:type="dxa"/>
                  </w:tcMar>
                </w:tcPr>
                <w:p w14:paraId="0F2511B2" w14:textId="77777777" w:rsidR="001430BF" w:rsidRPr="00493FB1" w:rsidRDefault="001430BF" w:rsidP="00817E95">
                  <w:pPr>
                    <w:rPr>
                      <w:sz w:val="18"/>
                      <w:szCs w:val="18"/>
                    </w:rPr>
                  </w:pPr>
                  <w:r w:rsidRPr="00493FB1">
                    <w:rPr>
                      <w:rStyle w:val="s0"/>
                      <w:color w:val="auto"/>
                      <w:sz w:val="18"/>
                      <w:szCs w:val="18"/>
                    </w:rPr>
                    <w:t>30</w:t>
                  </w:r>
                </w:p>
              </w:tc>
            </w:tr>
            <w:tr w:rsidR="001430BF" w:rsidRPr="00493FB1" w14:paraId="123BB016" w14:textId="77777777" w:rsidTr="0032482C">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4238E4E3" w14:textId="77777777" w:rsidR="001430BF" w:rsidRPr="00493FB1" w:rsidRDefault="001430BF" w:rsidP="00817E95">
                  <w:pPr>
                    <w:rPr>
                      <w:sz w:val="18"/>
                      <w:szCs w:val="18"/>
                    </w:rPr>
                  </w:pPr>
                  <w:r w:rsidRPr="00493FB1">
                    <w:rPr>
                      <w:rStyle w:val="s0"/>
                      <w:color w:val="auto"/>
                      <w:sz w:val="18"/>
                      <w:szCs w:val="18"/>
                    </w:rPr>
                    <w:t>3.</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14:paraId="1BB1B0F5" w14:textId="77777777" w:rsidR="001430BF" w:rsidRPr="00493FB1" w:rsidRDefault="001430BF" w:rsidP="00817E95">
                  <w:pPr>
                    <w:rPr>
                      <w:sz w:val="18"/>
                      <w:szCs w:val="18"/>
                    </w:rPr>
                  </w:pPr>
                  <w:r w:rsidRPr="00493FB1">
                    <w:rPr>
                      <w:rStyle w:val="s0"/>
                      <w:color w:val="auto"/>
                      <w:sz w:val="18"/>
                      <w:szCs w:val="18"/>
                    </w:rPr>
                    <w:t>2-айдан 3-айға дейін қосаалғанда</w:t>
                  </w:r>
                </w:p>
              </w:tc>
              <w:tc>
                <w:tcPr>
                  <w:tcW w:w="2310" w:type="pct"/>
                  <w:tcBorders>
                    <w:top w:val="nil"/>
                    <w:left w:val="nil"/>
                    <w:bottom w:val="single" w:sz="8" w:space="0" w:color="auto"/>
                    <w:right w:val="single" w:sz="8" w:space="0" w:color="auto"/>
                  </w:tcBorders>
                  <w:tcMar>
                    <w:top w:w="0" w:type="dxa"/>
                    <w:left w:w="108" w:type="dxa"/>
                    <w:bottom w:w="0" w:type="dxa"/>
                    <w:right w:w="108" w:type="dxa"/>
                  </w:tcMar>
                </w:tcPr>
                <w:p w14:paraId="0ADE6E57" w14:textId="77777777" w:rsidR="001430BF" w:rsidRPr="00493FB1" w:rsidRDefault="001430BF" w:rsidP="00817E95">
                  <w:pPr>
                    <w:rPr>
                      <w:sz w:val="18"/>
                      <w:szCs w:val="18"/>
                    </w:rPr>
                  </w:pPr>
                  <w:r w:rsidRPr="00493FB1">
                    <w:rPr>
                      <w:rStyle w:val="s0"/>
                      <w:color w:val="auto"/>
                      <w:sz w:val="18"/>
                      <w:szCs w:val="18"/>
                    </w:rPr>
                    <w:t>40</w:t>
                  </w:r>
                </w:p>
              </w:tc>
            </w:tr>
            <w:tr w:rsidR="001430BF" w:rsidRPr="00493FB1" w14:paraId="641D4F15" w14:textId="77777777" w:rsidTr="0032482C">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16DF037A" w14:textId="77777777" w:rsidR="001430BF" w:rsidRPr="00493FB1" w:rsidRDefault="001430BF" w:rsidP="00817E95">
                  <w:pPr>
                    <w:rPr>
                      <w:sz w:val="18"/>
                      <w:szCs w:val="18"/>
                    </w:rPr>
                  </w:pPr>
                  <w:r w:rsidRPr="00493FB1">
                    <w:rPr>
                      <w:rStyle w:val="s0"/>
                      <w:color w:val="auto"/>
                      <w:sz w:val="18"/>
                      <w:szCs w:val="18"/>
                    </w:rPr>
                    <w:t>4.</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14:paraId="04951DBD" w14:textId="77777777" w:rsidR="001430BF" w:rsidRPr="00493FB1" w:rsidRDefault="001430BF" w:rsidP="00817E95">
                  <w:pPr>
                    <w:rPr>
                      <w:sz w:val="18"/>
                      <w:szCs w:val="18"/>
                    </w:rPr>
                  </w:pPr>
                  <w:r w:rsidRPr="00493FB1">
                    <w:rPr>
                      <w:rStyle w:val="s0"/>
                      <w:color w:val="auto"/>
                      <w:sz w:val="18"/>
                      <w:szCs w:val="18"/>
                    </w:rPr>
                    <w:t xml:space="preserve">3-айдан 4-айға дейін </w:t>
                  </w:r>
                  <w:r w:rsidRPr="00493FB1">
                    <w:rPr>
                      <w:rStyle w:val="s0"/>
                      <w:color w:val="auto"/>
                      <w:sz w:val="18"/>
                      <w:szCs w:val="18"/>
                    </w:rPr>
                    <w:lastRenderedPageBreak/>
                    <w:t>қосаалғанда</w:t>
                  </w:r>
                </w:p>
              </w:tc>
              <w:tc>
                <w:tcPr>
                  <w:tcW w:w="2310" w:type="pct"/>
                  <w:tcBorders>
                    <w:top w:val="nil"/>
                    <w:left w:val="nil"/>
                    <w:bottom w:val="single" w:sz="8" w:space="0" w:color="auto"/>
                    <w:right w:val="single" w:sz="8" w:space="0" w:color="auto"/>
                  </w:tcBorders>
                  <w:tcMar>
                    <w:top w:w="0" w:type="dxa"/>
                    <w:left w:w="108" w:type="dxa"/>
                    <w:bottom w:w="0" w:type="dxa"/>
                    <w:right w:w="108" w:type="dxa"/>
                  </w:tcMar>
                </w:tcPr>
                <w:p w14:paraId="67A29AE6" w14:textId="77777777" w:rsidR="001430BF" w:rsidRPr="00493FB1" w:rsidRDefault="001430BF" w:rsidP="00817E95">
                  <w:pPr>
                    <w:rPr>
                      <w:sz w:val="18"/>
                      <w:szCs w:val="18"/>
                    </w:rPr>
                  </w:pPr>
                  <w:r w:rsidRPr="00493FB1">
                    <w:rPr>
                      <w:rStyle w:val="s0"/>
                      <w:color w:val="auto"/>
                      <w:sz w:val="18"/>
                      <w:szCs w:val="18"/>
                    </w:rPr>
                    <w:lastRenderedPageBreak/>
                    <w:t>50</w:t>
                  </w:r>
                </w:p>
              </w:tc>
            </w:tr>
            <w:tr w:rsidR="001430BF" w:rsidRPr="00493FB1" w14:paraId="437934B8" w14:textId="77777777" w:rsidTr="0032482C">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536FB730" w14:textId="77777777" w:rsidR="001430BF" w:rsidRPr="00493FB1" w:rsidRDefault="001430BF" w:rsidP="00817E95">
                  <w:pPr>
                    <w:rPr>
                      <w:sz w:val="18"/>
                      <w:szCs w:val="18"/>
                    </w:rPr>
                  </w:pPr>
                  <w:r w:rsidRPr="00493FB1">
                    <w:rPr>
                      <w:rStyle w:val="s0"/>
                      <w:color w:val="auto"/>
                      <w:sz w:val="18"/>
                      <w:szCs w:val="18"/>
                    </w:rPr>
                    <w:t>5.</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14:paraId="7FD38F1D" w14:textId="77777777" w:rsidR="001430BF" w:rsidRPr="00493FB1" w:rsidRDefault="001430BF" w:rsidP="00817E95">
                  <w:pPr>
                    <w:rPr>
                      <w:sz w:val="18"/>
                      <w:szCs w:val="18"/>
                    </w:rPr>
                  </w:pPr>
                  <w:r w:rsidRPr="00493FB1">
                    <w:rPr>
                      <w:rStyle w:val="s0"/>
                      <w:color w:val="auto"/>
                      <w:sz w:val="18"/>
                      <w:szCs w:val="18"/>
                    </w:rPr>
                    <w:t>4-айдан 5-айға дейін қоса алғанда</w:t>
                  </w:r>
                </w:p>
              </w:tc>
              <w:tc>
                <w:tcPr>
                  <w:tcW w:w="2310" w:type="pct"/>
                  <w:tcBorders>
                    <w:top w:val="nil"/>
                    <w:left w:val="nil"/>
                    <w:bottom w:val="single" w:sz="8" w:space="0" w:color="auto"/>
                    <w:right w:val="single" w:sz="8" w:space="0" w:color="auto"/>
                  </w:tcBorders>
                  <w:tcMar>
                    <w:top w:w="0" w:type="dxa"/>
                    <w:left w:w="108" w:type="dxa"/>
                    <w:bottom w:w="0" w:type="dxa"/>
                    <w:right w:w="108" w:type="dxa"/>
                  </w:tcMar>
                </w:tcPr>
                <w:p w14:paraId="72265434" w14:textId="77777777" w:rsidR="001430BF" w:rsidRPr="00493FB1" w:rsidRDefault="001430BF" w:rsidP="00817E95">
                  <w:pPr>
                    <w:rPr>
                      <w:sz w:val="18"/>
                      <w:szCs w:val="18"/>
                    </w:rPr>
                  </w:pPr>
                  <w:r w:rsidRPr="00493FB1">
                    <w:rPr>
                      <w:rStyle w:val="s0"/>
                      <w:color w:val="auto"/>
                      <w:sz w:val="18"/>
                      <w:szCs w:val="18"/>
                    </w:rPr>
                    <w:t>60</w:t>
                  </w:r>
                </w:p>
              </w:tc>
            </w:tr>
            <w:tr w:rsidR="001430BF" w:rsidRPr="00493FB1" w14:paraId="1A54B79C" w14:textId="77777777" w:rsidTr="0032482C">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1BE84AFE" w14:textId="77777777" w:rsidR="001430BF" w:rsidRPr="00493FB1" w:rsidRDefault="001430BF" w:rsidP="00817E95">
                  <w:pPr>
                    <w:rPr>
                      <w:sz w:val="18"/>
                      <w:szCs w:val="18"/>
                    </w:rPr>
                  </w:pPr>
                  <w:r w:rsidRPr="00493FB1">
                    <w:rPr>
                      <w:rStyle w:val="s0"/>
                      <w:color w:val="auto"/>
                      <w:sz w:val="18"/>
                      <w:szCs w:val="18"/>
                    </w:rPr>
                    <w:t>6.</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14:paraId="3991A513" w14:textId="77777777" w:rsidR="001430BF" w:rsidRPr="00493FB1" w:rsidRDefault="001430BF" w:rsidP="00817E95">
                  <w:pPr>
                    <w:rPr>
                      <w:sz w:val="18"/>
                      <w:szCs w:val="18"/>
                    </w:rPr>
                  </w:pPr>
                  <w:r w:rsidRPr="00493FB1">
                    <w:rPr>
                      <w:rStyle w:val="s0"/>
                      <w:color w:val="auto"/>
                      <w:sz w:val="18"/>
                      <w:szCs w:val="18"/>
                    </w:rPr>
                    <w:t>5-айдан 6-айға дейін қосаалғанда</w:t>
                  </w:r>
                </w:p>
              </w:tc>
              <w:tc>
                <w:tcPr>
                  <w:tcW w:w="2310" w:type="pct"/>
                  <w:tcBorders>
                    <w:top w:val="nil"/>
                    <w:left w:val="nil"/>
                    <w:bottom w:val="single" w:sz="8" w:space="0" w:color="auto"/>
                    <w:right w:val="single" w:sz="8" w:space="0" w:color="auto"/>
                  </w:tcBorders>
                  <w:tcMar>
                    <w:top w:w="0" w:type="dxa"/>
                    <w:left w:w="108" w:type="dxa"/>
                    <w:bottom w:w="0" w:type="dxa"/>
                    <w:right w:w="108" w:type="dxa"/>
                  </w:tcMar>
                </w:tcPr>
                <w:p w14:paraId="2376A996" w14:textId="77777777" w:rsidR="001430BF" w:rsidRPr="00493FB1" w:rsidRDefault="001430BF" w:rsidP="00817E95">
                  <w:pPr>
                    <w:rPr>
                      <w:sz w:val="18"/>
                      <w:szCs w:val="18"/>
                    </w:rPr>
                  </w:pPr>
                  <w:r w:rsidRPr="00493FB1">
                    <w:rPr>
                      <w:rStyle w:val="s0"/>
                      <w:color w:val="auto"/>
                      <w:sz w:val="18"/>
                      <w:szCs w:val="18"/>
                    </w:rPr>
                    <w:t>70</w:t>
                  </w:r>
                </w:p>
              </w:tc>
            </w:tr>
            <w:tr w:rsidR="001430BF" w:rsidRPr="00493FB1" w14:paraId="6ABD769A" w14:textId="77777777" w:rsidTr="0032482C">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3F14A687" w14:textId="77777777" w:rsidR="001430BF" w:rsidRPr="00493FB1" w:rsidRDefault="001430BF" w:rsidP="00817E95">
                  <w:pPr>
                    <w:rPr>
                      <w:sz w:val="18"/>
                      <w:szCs w:val="18"/>
                    </w:rPr>
                  </w:pPr>
                  <w:r w:rsidRPr="00493FB1">
                    <w:rPr>
                      <w:rStyle w:val="s0"/>
                      <w:color w:val="auto"/>
                      <w:sz w:val="18"/>
                      <w:szCs w:val="18"/>
                    </w:rPr>
                    <w:t>7.</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14:paraId="16454E21" w14:textId="77777777" w:rsidR="001430BF" w:rsidRPr="00493FB1" w:rsidRDefault="001430BF" w:rsidP="00817E95">
                  <w:pPr>
                    <w:rPr>
                      <w:sz w:val="18"/>
                      <w:szCs w:val="18"/>
                    </w:rPr>
                  </w:pPr>
                  <w:r w:rsidRPr="00493FB1">
                    <w:rPr>
                      <w:rStyle w:val="s0"/>
                      <w:color w:val="auto"/>
                      <w:sz w:val="18"/>
                      <w:szCs w:val="18"/>
                    </w:rPr>
                    <w:t>6-айдан 7-айға дейін қосаалғанда</w:t>
                  </w:r>
                </w:p>
              </w:tc>
              <w:tc>
                <w:tcPr>
                  <w:tcW w:w="2310" w:type="pct"/>
                  <w:tcBorders>
                    <w:top w:val="nil"/>
                    <w:left w:val="nil"/>
                    <w:bottom w:val="single" w:sz="8" w:space="0" w:color="auto"/>
                    <w:right w:val="single" w:sz="8" w:space="0" w:color="auto"/>
                  </w:tcBorders>
                  <w:tcMar>
                    <w:top w:w="0" w:type="dxa"/>
                    <w:left w:w="108" w:type="dxa"/>
                    <w:bottom w:w="0" w:type="dxa"/>
                    <w:right w:w="108" w:type="dxa"/>
                  </w:tcMar>
                </w:tcPr>
                <w:p w14:paraId="7BD30D98" w14:textId="77777777" w:rsidR="001430BF" w:rsidRPr="00493FB1" w:rsidRDefault="001430BF" w:rsidP="00817E95">
                  <w:pPr>
                    <w:rPr>
                      <w:sz w:val="18"/>
                      <w:szCs w:val="18"/>
                    </w:rPr>
                  </w:pPr>
                  <w:r w:rsidRPr="00493FB1">
                    <w:rPr>
                      <w:rStyle w:val="s0"/>
                      <w:color w:val="auto"/>
                      <w:sz w:val="18"/>
                      <w:szCs w:val="18"/>
                    </w:rPr>
                    <w:t>75</w:t>
                  </w:r>
                </w:p>
              </w:tc>
            </w:tr>
            <w:tr w:rsidR="001430BF" w:rsidRPr="00493FB1" w14:paraId="02E77109" w14:textId="77777777" w:rsidTr="0032482C">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017BF1DA" w14:textId="77777777" w:rsidR="001430BF" w:rsidRPr="00493FB1" w:rsidRDefault="001430BF" w:rsidP="00817E95">
                  <w:pPr>
                    <w:rPr>
                      <w:sz w:val="18"/>
                      <w:szCs w:val="18"/>
                    </w:rPr>
                  </w:pPr>
                  <w:r w:rsidRPr="00493FB1">
                    <w:rPr>
                      <w:rStyle w:val="s0"/>
                      <w:color w:val="auto"/>
                      <w:sz w:val="18"/>
                      <w:szCs w:val="18"/>
                    </w:rPr>
                    <w:t>8.</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14:paraId="0AF9EDFF" w14:textId="77777777" w:rsidR="001430BF" w:rsidRPr="00493FB1" w:rsidRDefault="001430BF" w:rsidP="00817E95">
                  <w:pPr>
                    <w:rPr>
                      <w:sz w:val="18"/>
                      <w:szCs w:val="18"/>
                    </w:rPr>
                  </w:pPr>
                  <w:r w:rsidRPr="00493FB1">
                    <w:rPr>
                      <w:rStyle w:val="s0"/>
                      <w:color w:val="auto"/>
                      <w:sz w:val="18"/>
                      <w:szCs w:val="18"/>
                    </w:rPr>
                    <w:t>7-айдан 8-айға дейін қосаалғанда</w:t>
                  </w:r>
                </w:p>
              </w:tc>
              <w:tc>
                <w:tcPr>
                  <w:tcW w:w="2310" w:type="pct"/>
                  <w:tcBorders>
                    <w:top w:val="nil"/>
                    <w:left w:val="nil"/>
                    <w:bottom w:val="single" w:sz="8" w:space="0" w:color="auto"/>
                    <w:right w:val="single" w:sz="8" w:space="0" w:color="auto"/>
                  </w:tcBorders>
                  <w:tcMar>
                    <w:top w:w="0" w:type="dxa"/>
                    <w:left w:w="108" w:type="dxa"/>
                    <w:bottom w:w="0" w:type="dxa"/>
                    <w:right w:w="108" w:type="dxa"/>
                  </w:tcMar>
                </w:tcPr>
                <w:p w14:paraId="312C1326" w14:textId="77777777" w:rsidR="001430BF" w:rsidRPr="00493FB1" w:rsidRDefault="001430BF" w:rsidP="00817E95">
                  <w:pPr>
                    <w:rPr>
                      <w:sz w:val="18"/>
                      <w:szCs w:val="18"/>
                    </w:rPr>
                  </w:pPr>
                  <w:r w:rsidRPr="00493FB1">
                    <w:rPr>
                      <w:rStyle w:val="s0"/>
                      <w:color w:val="auto"/>
                      <w:sz w:val="18"/>
                      <w:szCs w:val="18"/>
                    </w:rPr>
                    <w:t>80</w:t>
                  </w:r>
                </w:p>
              </w:tc>
            </w:tr>
            <w:tr w:rsidR="001430BF" w:rsidRPr="00493FB1" w14:paraId="3279504C" w14:textId="77777777" w:rsidTr="0032482C">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03E82866" w14:textId="77777777" w:rsidR="001430BF" w:rsidRPr="00493FB1" w:rsidRDefault="001430BF" w:rsidP="00817E95">
                  <w:pPr>
                    <w:rPr>
                      <w:sz w:val="18"/>
                      <w:szCs w:val="18"/>
                    </w:rPr>
                  </w:pPr>
                  <w:r w:rsidRPr="00493FB1">
                    <w:rPr>
                      <w:rStyle w:val="s0"/>
                      <w:color w:val="auto"/>
                      <w:sz w:val="18"/>
                      <w:szCs w:val="18"/>
                    </w:rPr>
                    <w:t>9.</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14:paraId="7C627CC6" w14:textId="77777777" w:rsidR="001430BF" w:rsidRPr="00493FB1" w:rsidRDefault="001430BF" w:rsidP="00817E95">
                  <w:pPr>
                    <w:rPr>
                      <w:sz w:val="18"/>
                      <w:szCs w:val="18"/>
                    </w:rPr>
                  </w:pPr>
                  <w:r w:rsidRPr="00493FB1">
                    <w:rPr>
                      <w:rStyle w:val="s0"/>
                      <w:color w:val="auto"/>
                      <w:sz w:val="18"/>
                      <w:szCs w:val="18"/>
                    </w:rPr>
                    <w:t>8-айдан 9-айға дейін қосаалғанда</w:t>
                  </w:r>
                </w:p>
              </w:tc>
              <w:tc>
                <w:tcPr>
                  <w:tcW w:w="2310" w:type="pct"/>
                  <w:tcBorders>
                    <w:top w:val="nil"/>
                    <w:left w:val="nil"/>
                    <w:bottom w:val="single" w:sz="8" w:space="0" w:color="auto"/>
                    <w:right w:val="single" w:sz="8" w:space="0" w:color="auto"/>
                  </w:tcBorders>
                  <w:tcMar>
                    <w:top w:w="0" w:type="dxa"/>
                    <w:left w:w="108" w:type="dxa"/>
                    <w:bottom w:w="0" w:type="dxa"/>
                    <w:right w:w="108" w:type="dxa"/>
                  </w:tcMar>
                </w:tcPr>
                <w:p w14:paraId="6959BB74" w14:textId="77777777" w:rsidR="001430BF" w:rsidRPr="00493FB1" w:rsidRDefault="001430BF" w:rsidP="00817E95">
                  <w:pPr>
                    <w:rPr>
                      <w:sz w:val="18"/>
                      <w:szCs w:val="18"/>
                    </w:rPr>
                  </w:pPr>
                  <w:r w:rsidRPr="00493FB1">
                    <w:rPr>
                      <w:rStyle w:val="s0"/>
                      <w:color w:val="auto"/>
                      <w:sz w:val="18"/>
                      <w:szCs w:val="18"/>
                    </w:rPr>
                    <w:t>85</w:t>
                  </w:r>
                </w:p>
              </w:tc>
            </w:tr>
            <w:tr w:rsidR="001430BF" w:rsidRPr="00493FB1" w14:paraId="5F51383F" w14:textId="77777777" w:rsidTr="0032482C">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730A3073" w14:textId="77777777" w:rsidR="001430BF" w:rsidRPr="00493FB1" w:rsidRDefault="001430BF" w:rsidP="00817E95">
                  <w:pPr>
                    <w:rPr>
                      <w:sz w:val="18"/>
                      <w:szCs w:val="18"/>
                    </w:rPr>
                  </w:pPr>
                  <w:r w:rsidRPr="00493FB1">
                    <w:rPr>
                      <w:rStyle w:val="s0"/>
                      <w:color w:val="auto"/>
                      <w:sz w:val="18"/>
                      <w:szCs w:val="18"/>
                    </w:rPr>
                    <w:t>10.</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14:paraId="68F1987F" w14:textId="77777777" w:rsidR="001430BF" w:rsidRPr="00493FB1" w:rsidRDefault="001430BF" w:rsidP="00817E95">
                  <w:pPr>
                    <w:rPr>
                      <w:sz w:val="18"/>
                      <w:szCs w:val="18"/>
                    </w:rPr>
                  </w:pPr>
                  <w:r w:rsidRPr="00493FB1">
                    <w:rPr>
                      <w:rStyle w:val="s0"/>
                      <w:color w:val="auto"/>
                      <w:sz w:val="18"/>
                      <w:szCs w:val="18"/>
                    </w:rPr>
                    <w:t>9-айдан 10-айға дейін қосаалғанда</w:t>
                  </w:r>
                </w:p>
              </w:tc>
              <w:tc>
                <w:tcPr>
                  <w:tcW w:w="2310" w:type="pct"/>
                  <w:tcBorders>
                    <w:top w:val="nil"/>
                    <w:left w:val="nil"/>
                    <w:bottom w:val="single" w:sz="8" w:space="0" w:color="auto"/>
                    <w:right w:val="single" w:sz="8" w:space="0" w:color="auto"/>
                  </w:tcBorders>
                  <w:tcMar>
                    <w:top w:w="0" w:type="dxa"/>
                    <w:left w:w="108" w:type="dxa"/>
                    <w:bottom w:w="0" w:type="dxa"/>
                    <w:right w:w="108" w:type="dxa"/>
                  </w:tcMar>
                </w:tcPr>
                <w:p w14:paraId="17742F8F" w14:textId="77777777" w:rsidR="001430BF" w:rsidRPr="00493FB1" w:rsidRDefault="001430BF" w:rsidP="00817E95">
                  <w:pPr>
                    <w:rPr>
                      <w:sz w:val="18"/>
                      <w:szCs w:val="18"/>
                    </w:rPr>
                  </w:pPr>
                  <w:r w:rsidRPr="00493FB1">
                    <w:rPr>
                      <w:rStyle w:val="s0"/>
                      <w:color w:val="auto"/>
                      <w:sz w:val="18"/>
                      <w:szCs w:val="18"/>
                    </w:rPr>
                    <w:t>90</w:t>
                  </w:r>
                </w:p>
              </w:tc>
            </w:tr>
            <w:tr w:rsidR="001430BF" w:rsidRPr="00493FB1" w14:paraId="6BE2DE81" w14:textId="77777777" w:rsidTr="0032482C">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49E7A4AC" w14:textId="77777777" w:rsidR="001430BF" w:rsidRPr="00493FB1" w:rsidRDefault="001430BF" w:rsidP="00817E95">
                  <w:pPr>
                    <w:rPr>
                      <w:sz w:val="18"/>
                      <w:szCs w:val="18"/>
                    </w:rPr>
                  </w:pPr>
                  <w:r w:rsidRPr="00493FB1">
                    <w:rPr>
                      <w:rStyle w:val="s0"/>
                      <w:color w:val="auto"/>
                      <w:sz w:val="18"/>
                      <w:szCs w:val="18"/>
                    </w:rPr>
                    <w:t>11.</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14:paraId="56A547E1" w14:textId="77777777" w:rsidR="001430BF" w:rsidRPr="00493FB1" w:rsidRDefault="001430BF" w:rsidP="00817E95">
                  <w:pPr>
                    <w:rPr>
                      <w:sz w:val="18"/>
                      <w:szCs w:val="18"/>
                    </w:rPr>
                  </w:pPr>
                  <w:r w:rsidRPr="00493FB1">
                    <w:rPr>
                      <w:rStyle w:val="s0"/>
                      <w:color w:val="auto"/>
                      <w:sz w:val="18"/>
                      <w:szCs w:val="18"/>
                    </w:rPr>
                    <w:t>10-айдан 11-айға дейін қосаалғанда</w:t>
                  </w:r>
                </w:p>
              </w:tc>
              <w:tc>
                <w:tcPr>
                  <w:tcW w:w="2310" w:type="pct"/>
                  <w:tcBorders>
                    <w:top w:val="nil"/>
                    <w:left w:val="nil"/>
                    <w:bottom w:val="single" w:sz="8" w:space="0" w:color="auto"/>
                    <w:right w:val="single" w:sz="8" w:space="0" w:color="auto"/>
                  </w:tcBorders>
                  <w:tcMar>
                    <w:top w:w="0" w:type="dxa"/>
                    <w:left w:w="108" w:type="dxa"/>
                    <w:bottom w:w="0" w:type="dxa"/>
                    <w:right w:w="108" w:type="dxa"/>
                  </w:tcMar>
                </w:tcPr>
                <w:p w14:paraId="1DC36413" w14:textId="77777777" w:rsidR="001430BF" w:rsidRPr="00493FB1" w:rsidRDefault="001430BF" w:rsidP="00817E95">
                  <w:pPr>
                    <w:rPr>
                      <w:sz w:val="18"/>
                      <w:szCs w:val="18"/>
                    </w:rPr>
                  </w:pPr>
                  <w:r w:rsidRPr="00493FB1">
                    <w:rPr>
                      <w:rStyle w:val="s0"/>
                      <w:color w:val="auto"/>
                      <w:sz w:val="18"/>
                      <w:szCs w:val="18"/>
                    </w:rPr>
                    <w:t>95</w:t>
                  </w:r>
                </w:p>
              </w:tc>
            </w:tr>
            <w:tr w:rsidR="001430BF" w:rsidRPr="00493FB1" w14:paraId="1A08C66E" w14:textId="77777777" w:rsidTr="0032482C">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797EDE24" w14:textId="77777777" w:rsidR="001430BF" w:rsidRPr="00493FB1" w:rsidRDefault="001430BF" w:rsidP="00817E95">
                  <w:pPr>
                    <w:rPr>
                      <w:sz w:val="18"/>
                      <w:szCs w:val="18"/>
                    </w:rPr>
                  </w:pPr>
                  <w:r w:rsidRPr="00493FB1">
                    <w:rPr>
                      <w:rStyle w:val="s0"/>
                      <w:color w:val="auto"/>
                      <w:sz w:val="18"/>
                      <w:szCs w:val="18"/>
                    </w:rPr>
                    <w:t>12.</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14:paraId="131CFED8" w14:textId="77777777" w:rsidR="001430BF" w:rsidRPr="00493FB1" w:rsidRDefault="001430BF" w:rsidP="00817E95">
                  <w:pPr>
                    <w:rPr>
                      <w:sz w:val="18"/>
                      <w:szCs w:val="18"/>
                    </w:rPr>
                  </w:pPr>
                  <w:r w:rsidRPr="00493FB1">
                    <w:rPr>
                      <w:rStyle w:val="s0"/>
                      <w:color w:val="auto"/>
                      <w:sz w:val="18"/>
                      <w:szCs w:val="18"/>
                    </w:rPr>
                    <w:t>11-айдан жоғары</w:t>
                  </w:r>
                </w:p>
              </w:tc>
              <w:tc>
                <w:tcPr>
                  <w:tcW w:w="2310" w:type="pct"/>
                  <w:tcBorders>
                    <w:top w:val="nil"/>
                    <w:left w:val="nil"/>
                    <w:bottom w:val="single" w:sz="8" w:space="0" w:color="auto"/>
                    <w:right w:val="single" w:sz="8" w:space="0" w:color="auto"/>
                  </w:tcBorders>
                  <w:tcMar>
                    <w:top w:w="0" w:type="dxa"/>
                    <w:left w:w="108" w:type="dxa"/>
                    <w:bottom w:w="0" w:type="dxa"/>
                    <w:right w:w="108" w:type="dxa"/>
                  </w:tcMar>
                </w:tcPr>
                <w:p w14:paraId="5A69705F" w14:textId="77777777" w:rsidR="001430BF" w:rsidRPr="00493FB1" w:rsidRDefault="001430BF" w:rsidP="00817E95">
                  <w:pPr>
                    <w:rPr>
                      <w:sz w:val="18"/>
                      <w:szCs w:val="18"/>
                    </w:rPr>
                  </w:pPr>
                  <w:r w:rsidRPr="00493FB1">
                    <w:rPr>
                      <w:rStyle w:val="s0"/>
                      <w:color w:val="auto"/>
                      <w:sz w:val="18"/>
                      <w:szCs w:val="18"/>
                    </w:rPr>
                    <w:t>100</w:t>
                  </w:r>
                </w:p>
              </w:tc>
            </w:tr>
          </w:tbl>
          <w:p w14:paraId="5DB11C3D" w14:textId="77777777" w:rsidR="001430BF" w:rsidRPr="00493FB1" w:rsidRDefault="001430BF" w:rsidP="00DD4903">
            <w:pPr>
              <w:pStyle w:val="a4"/>
              <w:tabs>
                <w:tab w:val="left" w:pos="-142"/>
                <w:tab w:val="left" w:pos="248"/>
              </w:tabs>
              <w:spacing w:after="0"/>
              <w:rPr>
                <w:b/>
                <w:bCs/>
                <w:caps/>
                <w:sz w:val="18"/>
                <w:szCs w:val="18"/>
              </w:rPr>
            </w:pPr>
          </w:p>
        </w:tc>
        <w:tc>
          <w:tcPr>
            <w:tcW w:w="4961" w:type="dxa"/>
          </w:tcPr>
          <w:p w14:paraId="6E95256D" w14:textId="77777777" w:rsidR="001430BF" w:rsidRPr="00493FB1" w:rsidRDefault="001430BF" w:rsidP="00023BCE">
            <w:pPr>
              <w:pStyle w:val="a4"/>
              <w:numPr>
                <w:ilvl w:val="0"/>
                <w:numId w:val="31"/>
              </w:numPr>
              <w:tabs>
                <w:tab w:val="left" w:pos="-142"/>
                <w:tab w:val="left" w:pos="0"/>
                <w:tab w:val="left" w:pos="204"/>
              </w:tabs>
              <w:spacing w:after="0"/>
              <w:ind w:left="0" w:firstLine="0"/>
              <w:jc w:val="center"/>
              <w:rPr>
                <w:b/>
                <w:bCs/>
                <w:sz w:val="18"/>
                <w:szCs w:val="18"/>
              </w:rPr>
            </w:pPr>
            <w:r w:rsidRPr="00493FB1">
              <w:rPr>
                <w:b/>
                <w:bCs/>
                <w:caps/>
                <w:sz w:val="18"/>
                <w:szCs w:val="18"/>
              </w:rPr>
              <w:lastRenderedPageBreak/>
              <w:t>Прекращение действия Договора страхования.</w:t>
            </w:r>
          </w:p>
          <w:p w14:paraId="6AC9BB8F" w14:textId="77777777" w:rsidR="001430BF" w:rsidRPr="00493FB1" w:rsidRDefault="001430BF" w:rsidP="00023BCE">
            <w:pPr>
              <w:pStyle w:val="a4"/>
              <w:numPr>
                <w:ilvl w:val="1"/>
                <w:numId w:val="31"/>
              </w:numPr>
              <w:tabs>
                <w:tab w:val="left" w:pos="-142"/>
              </w:tabs>
              <w:spacing w:after="0"/>
              <w:jc w:val="both"/>
              <w:rPr>
                <w:b/>
                <w:bCs/>
                <w:sz w:val="18"/>
                <w:szCs w:val="18"/>
              </w:rPr>
            </w:pPr>
            <w:r w:rsidRPr="00493FB1">
              <w:rPr>
                <w:sz w:val="18"/>
                <w:szCs w:val="18"/>
              </w:rPr>
              <w:t>Договор считается прекращенным в случаях:</w:t>
            </w:r>
          </w:p>
          <w:p w14:paraId="582D4B9E" w14:textId="77777777" w:rsidR="001430BF" w:rsidRPr="00493FB1" w:rsidRDefault="001430BF" w:rsidP="00023BCE">
            <w:pPr>
              <w:pStyle w:val="a4"/>
              <w:numPr>
                <w:ilvl w:val="2"/>
                <w:numId w:val="31"/>
              </w:numPr>
              <w:tabs>
                <w:tab w:val="left" w:pos="-142"/>
                <w:tab w:val="num" w:pos="277"/>
                <w:tab w:val="left" w:pos="346"/>
              </w:tabs>
              <w:spacing w:after="0"/>
              <w:ind w:left="0" w:firstLine="0"/>
              <w:jc w:val="both"/>
              <w:rPr>
                <w:sz w:val="18"/>
                <w:szCs w:val="18"/>
              </w:rPr>
            </w:pPr>
            <w:r w:rsidRPr="00493FB1">
              <w:rPr>
                <w:sz w:val="18"/>
                <w:szCs w:val="18"/>
              </w:rPr>
              <w:t>истечения срока действия Договора</w:t>
            </w:r>
            <w:bookmarkStart w:id="52" w:name="SUB90002"/>
            <w:bookmarkEnd w:id="52"/>
            <w:r w:rsidRPr="00493FB1">
              <w:rPr>
                <w:sz w:val="18"/>
                <w:szCs w:val="18"/>
              </w:rPr>
              <w:t>;</w:t>
            </w:r>
          </w:p>
          <w:p w14:paraId="5CBAD12D" w14:textId="77777777" w:rsidR="001430BF" w:rsidRPr="00493FB1" w:rsidRDefault="001430BF" w:rsidP="00023BCE">
            <w:pPr>
              <w:pStyle w:val="a4"/>
              <w:numPr>
                <w:ilvl w:val="2"/>
                <w:numId w:val="31"/>
              </w:numPr>
              <w:tabs>
                <w:tab w:val="left" w:pos="-142"/>
                <w:tab w:val="num" w:pos="277"/>
                <w:tab w:val="left" w:pos="532"/>
              </w:tabs>
              <w:spacing w:after="0"/>
              <w:ind w:left="0" w:firstLine="0"/>
              <w:jc w:val="both"/>
              <w:rPr>
                <w:b/>
                <w:bCs/>
                <w:sz w:val="18"/>
                <w:szCs w:val="18"/>
              </w:rPr>
            </w:pPr>
            <w:r w:rsidRPr="00493FB1">
              <w:rPr>
                <w:sz w:val="18"/>
                <w:szCs w:val="18"/>
              </w:rPr>
              <w:t>досрочного прекращения Договора</w:t>
            </w:r>
            <w:bookmarkStart w:id="53" w:name="SUB90003"/>
            <w:bookmarkEnd w:id="53"/>
            <w:r w:rsidRPr="00493FB1">
              <w:rPr>
                <w:sz w:val="18"/>
                <w:szCs w:val="18"/>
              </w:rPr>
              <w:t>;</w:t>
            </w:r>
          </w:p>
          <w:p w14:paraId="05F790F4" w14:textId="77777777" w:rsidR="001430BF" w:rsidRPr="00493FB1" w:rsidRDefault="001430BF" w:rsidP="00023BCE">
            <w:pPr>
              <w:pStyle w:val="a4"/>
              <w:numPr>
                <w:ilvl w:val="2"/>
                <w:numId w:val="31"/>
              </w:numPr>
              <w:tabs>
                <w:tab w:val="left" w:pos="-142"/>
                <w:tab w:val="num" w:pos="277"/>
                <w:tab w:val="left" w:pos="532"/>
              </w:tabs>
              <w:spacing w:after="0"/>
              <w:ind w:left="0" w:firstLine="0"/>
              <w:jc w:val="both"/>
              <w:rPr>
                <w:b/>
                <w:bCs/>
                <w:sz w:val="18"/>
                <w:szCs w:val="18"/>
              </w:rPr>
            </w:pPr>
            <w:r w:rsidRPr="00493FB1">
              <w:rPr>
                <w:sz w:val="18"/>
                <w:szCs w:val="18"/>
              </w:rPr>
              <w:t>осуществления Страховщиком страховой выплаты (страховых выплат) в размере страховой суммы по Договору.</w:t>
            </w:r>
            <w:bookmarkStart w:id="54" w:name="SUB90001"/>
            <w:bookmarkStart w:id="55" w:name="SUB100000"/>
            <w:bookmarkEnd w:id="54"/>
            <w:bookmarkEnd w:id="55"/>
          </w:p>
          <w:p w14:paraId="05809FCF" w14:textId="77777777" w:rsidR="001430BF" w:rsidRPr="00493FB1" w:rsidRDefault="001430BF" w:rsidP="00023BCE">
            <w:pPr>
              <w:pStyle w:val="a4"/>
              <w:numPr>
                <w:ilvl w:val="1"/>
                <w:numId w:val="31"/>
              </w:numPr>
              <w:tabs>
                <w:tab w:val="left" w:pos="-142"/>
                <w:tab w:val="left" w:pos="532"/>
                <w:tab w:val="num" w:pos="2345"/>
              </w:tabs>
              <w:spacing w:after="0"/>
              <w:ind w:left="0" w:firstLine="0"/>
              <w:jc w:val="both"/>
              <w:rPr>
                <w:b/>
                <w:bCs/>
                <w:sz w:val="18"/>
                <w:szCs w:val="18"/>
              </w:rPr>
            </w:pPr>
            <w:r w:rsidRPr="00493FB1">
              <w:rPr>
                <w:sz w:val="18"/>
                <w:szCs w:val="18"/>
              </w:rPr>
              <w:t>Досрочное прекращение Договора:</w:t>
            </w:r>
          </w:p>
          <w:p w14:paraId="327F8066" w14:textId="77777777" w:rsidR="001430BF" w:rsidRPr="00493FB1" w:rsidRDefault="001430BF" w:rsidP="00023BCE">
            <w:pPr>
              <w:pStyle w:val="a4"/>
              <w:numPr>
                <w:ilvl w:val="2"/>
                <w:numId w:val="31"/>
              </w:numPr>
              <w:tabs>
                <w:tab w:val="left" w:pos="-142"/>
                <w:tab w:val="left" w:pos="532"/>
              </w:tabs>
              <w:spacing w:after="0"/>
              <w:ind w:left="0" w:firstLine="6"/>
              <w:jc w:val="both"/>
              <w:rPr>
                <w:sz w:val="18"/>
                <w:szCs w:val="18"/>
              </w:rPr>
            </w:pPr>
            <w:r w:rsidRPr="00493FB1">
              <w:rPr>
                <w:sz w:val="18"/>
                <w:szCs w:val="18"/>
              </w:rPr>
              <w:t xml:space="preserve">Договор прекращается досрочно в порядке и случаях, предусмотренных гражданским </w:t>
            </w:r>
            <w:hyperlink r:id="rId11" w:anchor="SUB0" w:history="1">
              <w:r w:rsidRPr="00493FB1">
                <w:rPr>
                  <w:sz w:val="18"/>
                  <w:szCs w:val="18"/>
                </w:rPr>
                <w:t>законодательством</w:t>
              </w:r>
            </w:hyperlink>
            <w:r w:rsidRPr="00493FB1">
              <w:rPr>
                <w:sz w:val="18"/>
                <w:szCs w:val="18"/>
              </w:rPr>
              <w:t xml:space="preserve"> Республики Казахстан.</w:t>
            </w:r>
            <w:bookmarkStart w:id="56" w:name="SUB100200"/>
            <w:bookmarkEnd w:id="56"/>
          </w:p>
          <w:p w14:paraId="606D855F" w14:textId="77777777" w:rsidR="001430BF" w:rsidRPr="00493FB1" w:rsidRDefault="001430BF" w:rsidP="00023BCE">
            <w:pPr>
              <w:pStyle w:val="a4"/>
              <w:numPr>
                <w:ilvl w:val="2"/>
                <w:numId w:val="31"/>
              </w:numPr>
              <w:tabs>
                <w:tab w:val="left" w:pos="-142"/>
                <w:tab w:val="left" w:pos="532"/>
              </w:tabs>
              <w:spacing w:after="0"/>
              <w:ind w:left="0" w:firstLine="6"/>
              <w:jc w:val="both"/>
              <w:rPr>
                <w:sz w:val="18"/>
                <w:szCs w:val="18"/>
              </w:rPr>
            </w:pPr>
            <w:r w:rsidRPr="00493FB1">
              <w:rPr>
                <w:sz w:val="18"/>
                <w:szCs w:val="18"/>
              </w:rPr>
              <w:t>При досрочном прекращении Договора по основаниям, предусмотренным п.1 ст.841 Гражданского кодекса Республики Казахстан, Страхователь имеет право на возврат части страховой премии в следующих размерах:</w:t>
            </w:r>
          </w:p>
          <w:p w14:paraId="64A26FD1" w14:textId="77777777" w:rsidR="001430BF" w:rsidRPr="00493FB1" w:rsidRDefault="001430BF" w:rsidP="00110EA8">
            <w:pPr>
              <w:autoSpaceDE w:val="0"/>
              <w:autoSpaceDN w:val="0"/>
              <w:ind w:firstLine="400"/>
              <w:jc w:val="both"/>
              <w:rPr>
                <w:sz w:val="18"/>
                <w:szCs w:val="18"/>
              </w:rPr>
            </w:pPr>
          </w:p>
          <w:tbl>
            <w:tblPr>
              <w:tblW w:w="4867" w:type="dxa"/>
              <w:jc w:val="center"/>
              <w:tblLayout w:type="fixed"/>
              <w:tblCellMar>
                <w:left w:w="0" w:type="dxa"/>
                <w:right w:w="0" w:type="dxa"/>
              </w:tblCellMar>
              <w:tblLook w:val="0000" w:firstRow="0" w:lastRow="0" w:firstColumn="0" w:lastColumn="0" w:noHBand="0" w:noVBand="0"/>
            </w:tblPr>
            <w:tblGrid>
              <w:gridCol w:w="370"/>
              <w:gridCol w:w="1815"/>
              <w:gridCol w:w="2682"/>
            </w:tblGrid>
            <w:tr w:rsidR="001430BF" w:rsidRPr="00493FB1" w14:paraId="3193117D" w14:textId="77777777" w:rsidTr="000B4A10">
              <w:trPr>
                <w:trHeight w:val="869"/>
                <w:jc w:val="center"/>
              </w:trPr>
              <w:tc>
                <w:tcPr>
                  <w:tcW w:w="370" w:type="dxa"/>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46A88AC1" w14:textId="77777777" w:rsidR="001430BF" w:rsidRPr="00493FB1" w:rsidRDefault="001430BF" w:rsidP="00FE03F4">
                  <w:pPr>
                    <w:shd w:val="clear" w:color="auto" w:fill="FFFFFF"/>
                    <w:autoSpaceDE w:val="0"/>
                    <w:autoSpaceDN w:val="0"/>
                    <w:jc w:val="center"/>
                    <w:rPr>
                      <w:sz w:val="18"/>
                      <w:szCs w:val="18"/>
                    </w:rPr>
                  </w:pPr>
                  <w:r w:rsidRPr="00493FB1">
                    <w:rPr>
                      <w:sz w:val="18"/>
                      <w:szCs w:val="18"/>
                    </w:rPr>
                    <w:t>№ п/п</w:t>
                  </w:r>
                </w:p>
              </w:tc>
              <w:tc>
                <w:tcPr>
                  <w:tcW w:w="1815"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tcPr>
                <w:p w14:paraId="4ADFE22F" w14:textId="77777777" w:rsidR="001430BF" w:rsidRPr="00493FB1" w:rsidRDefault="001430BF" w:rsidP="00FE03F4">
                  <w:pPr>
                    <w:shd w:val="clear" w:color="auto" w:fill="FFFFFF"/>
                    <w:autoSpaceDE w:val="0"/>
                    <w:autoSpaceDN w:val="0"/>
                    <w:jc w:val="center"/>
                    <w:rPr>
                      <w:sz w:val="18"/>
                      <w:szCs w:val="18"/>
                    </w:rPr>
                  </w:pPr>
                  <w:r w:rsidRPr="00493FB1">
                    <w:rPr>
                      <w:sz w:val="18"/>
                      <w:szCs w:val="18"/>
                    </w:rPr>
                    <w:t>Срок, прошедший с момента вступления в силу Договора до момента его досрочного прекращения</w:t>
                  </w:r>
                </w:p>
              </w:tc>
              <w:tc>
                <w:tcPr>
                  <w:tcW w:w="2682"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tcPr>
                <w:p w14:paraId="09F4F746" w14:textId="77777777" w:rsidR="001430BF" w:rsidRPr="00493FB1" w:rsidRDefault="001430BF" w:rsidP="00FE03F4">
                  <w:pPr>
                    <w:shd w:val="clear" w:color="auto" w:fill="FFFFFF"/>
                    <w:autoSpaceDE w:val="0"/>
                    <w:autoSpaceDN w:val="0"/>
                    <w:jc w:val="center"/>
                    <w:rPr>
                      <w:sz w:val="18"/>
                      <w:szCs w:val="18"/>
                    </w:rPr>
                  </w:pPr>
                  <w:r w:rsidRPr="00493FB1">
                    <w:rPr>
                      <w:sz w:val="18"/>
                      <w:szCs w:val="18"/>
                    </w:rPr>
                    <w:t xml:space="preserve">Размер страховой премии, удерживаемой </w:t>
                  </w:r>
                </w:p>
                <w:p w14:paraId="15BEF5E0" w14:textId="77777777" w:rsidR="001430BF" w:rsidRPr="00493FB1" w:rsidRDefault="001430BF" w:rsidP="00FE03F4">
                  <w:pPr>
                    <w:shd w:val="clear" w:color="auto" w:fill="FFFFFF"/>
                    <w:autoSpaceDE w:val="0"/>
                    <w:autoSpaceDN w:val="0"/>
                    <w:jc w:val="center"/>
                    <w:rPr>
                      <w:sz w:val="18"/>
                      <w:szCs w:val="18"/>
                    </w:rPr>
                  </w:pPr>
                  <w:r w:rsidRPr="00493FB1">
                    <w:rPr>
                      <w:sz w:val="18"/>
                      <w:szCs w:val="18"/>
                    </w:rPr>
                    <w:t>Страховщиком (в процентах от годовой</w:t>
                  </w:r>
                </w:p>
                <w:p w14:paraId="59EB43C0" w14:textId="77777777" w:rsidR="001430BF" w:rsidRPr="00493FB1" w:rsidRDefault="001430BF" w:rsidP="00FE03F4">
                  <w:pPr>
                    <w:shd w:val="clear" w:color="auto" w:fill="FFFFFF"/>
                    <w:autoSpaceDE w:val="0"/>
                    <w:autoSpaceDN w:val="0"/>
                    <w:jc w:val="center"/>
                    <w:rPr>
                      <w:sz w:val="18"/>
                      <w:szCs w:val="18"/>
                    </w:rPr>
                  </w:pPr>
                  <w:r w:rsidRPr="00493FB1">
                    <w:rPr>
                      <w:sz w:val="18"/>
                      <w:szCs w:val="18"/>
                    </w:rPr>
                    <w:t>страховой премии)</w:t>
                  </w:r>
                </w:p>
              </w:tc>
            </w:tr>
            <w:tr w:rsidR="001430BF" w:rsidRPr="00493FB1" w14:paraId="4C746672" w14:textId="77777777" w:rsidTr="000B4A10">
              <w:trPr>
                <w:trHeight w:val="178"/>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7212C219" w14:textId="77777777" w:rsidR="001430BF" w:rsidRPr="00493FB1" w:rsidRDefault="001430BF" w:rsidP="00FE03F4">
                  <w:pPr>
                    <w:shd w:val="clear" w:color="auto" w:fill="FFFFFF"/>
                    <w:autoSpaceDE w:val="0"/>
                    <w:autoSpaceDN w:val="0"/>
                    <w:spacing w:line="178" w:lineRule="atLeast"/>
                    <w:jc w:val="center"/>
                    <w:rPr>
                      <w:sz w:val="18"/>
                      <w:szCs w:val="18"/>
                    </w:rPr>
                  </w:pPr>
                  <w:r w:rsidRPr="00493FB1">
                    <w:rPr>
                      <w:sz w:val="18"/>
                      <w:szCs w:val="18"/>
                    </w:rPr>
                    <w:t>1</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4AD232E" w14:textId="77777777" w:rsidR="001430BF" w:rsidRPr="00493FB1" w:rsidRDefault="001430BF" w:rsidP="00FE03F4">
                  <w:pPr>
                    <w:shd w:val="clear" w:color="auto" w:fill="FFFFFF"/>
                    <w:autoSpaceDE w:val="0"/>
                    <w:autoSpaceDN w:val="0"/>
                    <w:spacing w:line="178" w:lineRule="atLeast"/>
                    <w:jc w:val="center"/>
                    <w:rPr>
                      <w:sz w:val="18"/>
                      <w:szCs w:val="18"/>
                    </w:rPr>
                  </w:pPr>
                  <w:r w:rsidRPr="00493FB1">
                    <w:rPr>
                      <w:sz w:val="18"/>
                      <w:szCs w:val="18"/>
                    </w:rPr>
                    <w:t>2</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12B7D58" w14:textId="77777777" w:rsidR="001430BF" w:rsidRPr="00493FB1" w:rsidRDefault="001430BF" w:rsidP="00FE03F4">
                  <w:pPr>
                    <w:shd w:val="clear" w:color="auto" w:fill="FFFFFF"/>
                    <w:autoSpaceDE w:val="0"/>
                    <w:autoSpaceDN w:val="0"/>
                    <w:spacing w:line="178" w:lineRule="atLeast"/>
                    <w:jc w:val="center"/>
                    <w:rPr>
                      <w:sz w:val="18"/>
                      <w:szCs w:val="18"/>
                    </w:rPr>
                  </w:pPr>
                  <w:r w:rsidRPr="00493FB1">
                    <w:rPr>
                      <w:sz w:val="18"/>
                      <w:szCs w:val="18"/>
                    </w:rPr>
                    <w:t>3</w:t>
                  </w:r>
                </w:p>
              </w:tc>
            </w:tr>
            <w:tr w:rsidR="001430BF" w:rsidRPr="00493FB1" w14:paraId="494C82E2" w14:textId="77777777" w:rsidTr="000B4A10">
              <w:trPr>
                <w:trHeight w:val="192"/>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288AF636" w14:textId="77777777" w:rsidR="001430BF" w:rsidRPr="00493FB1" w:rsidRDefault="001430BF" w:rsidP="00FE03F4">
                  <w:pPr>
                    <w:shd w:val="clear" w:color="auto" w:fill="FFFFFF"/>
                    <w:autoSpaceDE w:val="0"/>
                    <w:autoSpaceDN w:val="0"/>
                    <w:spacing w:line="192" w:lineRule="atLeast"/>
                    <w:jc w:val="center"/>
                    <w:rPr>
                      <w:sz w:val="18"/>
                      <w:szCs w:val="18"/>
                    </w:rPr>
                  </w:pPr>
                  <w:r w:rsidRPr="00493FB1">
                    <w:rPr>
                      <w:sz w:val="18"/>
                      <w:szCs w:val="18"/>
                    </w:rPr>
                    <w:t>1.</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6144470" w14:textId="77777777" w:rsidR="001430BF" w:rsidRPr="00493FB1" w:rsidRDefault="001430BF" w:rsidP="00FE03F4">
                  <w:pPr>
                    <w:shd w:val="clear" w:color="auto" w:fill="FFFFFF"/>
                    <w:autoSpaceDE w:val="0"/>
                    <w:autoSpaceDN w:val="0"/>
                    <w:spacing w:line="192" w:lineRule="atLeast"/>
                    <w:rPr>
                      <w:sz w:val="18"/>
                      <w:szCs w:val="18"/>
                    </w:rPr>
                  </w:pPr>
                  <w:r w:rsidRPr="00493FB1">
                    <w:rPr>
                      <w:sz w:val="18"/>
                      <w:szCs w:val="18"/>
                    </w:rPr>
                    <w:t>До 1 месяца включительно</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2928031" w14:textId="77777777" w:rsidR="001430BF" w:rsidRPr="00493FB1" w:rsidRDefault="001430BF" w:rsidP="00FE03F4">
                  <w:pPr>
                    <w:shd w:val="clear" w:color="auto" w:fill="FFFFFF"/>
                    <w:autoSpaceDE w:val="0"/>
                    <w:autoSpaceDN w:val="0"/>
                    <w:spacing w:line="192" w:lineRule="atLeast"/>
                    <w:jc w:val="center"/>
                    <w:rPr>
                      <w:sz w:val="18"/>
                      <w:szCs w:val="18"/>
                    </w:rPr>
                  </w:pPr>
                  <w:r w:rsidRPr="00493FB1">
                    <w:rPr>
                      <w:sz w:val="18"/>
                      <w:szCs w:val="18"/>
                    </w:rPr>
                    <w:t>20</w:t>
                  </w:r>
                </w:p>
              </w:tc>
            </w:tr>
            <w:tr w:rsidR="001430BF" w:rsidRPr="00493FB1" w14:paraId="504E57D8" w14:textId="77777777" w:rsidTr="000B4A10">
              <w:trPr>
                <w:trHeight w:val="178"/>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174602F4" w14:textId="77777777" w:rsidR="001430BF" w:rsidRPr="00493FB1" w:rsidRDefault="001430BF" w:rsidP="00FE03F4">
                  <w:pPr>
                    <w:shd w:val="clear" w:color="auto" w:fill="FFFFFF"/>
                    <w:autoSpaceDE w:val="0"/>
                    <w:autoSpaceDN w:val="0"/>
                    <w:spacing w:line="178" w:lineRule="atLeast"/>
                    <w:jc w:val="center"/>
                    <w:rPr>
                      <w:sz w:val="18"/>
                      <w:szCs w:val="18"/>
                    </w:rPr>
                  </w:pPr>
                  <w:r w:rsidRPr="00493FB1">
                    <w:rPr>
                      <w:sz w:val="18"/>
                      <w:szCs w:val="18"/>
                    </w:rPr>
                    <w:t>2.</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3EC15DE" w14:textId="77777777" w:rsidR="001430BF" w:rsidRPr="00493FB1" w:rsidRDefault="001430BF" w:rsidP="00FE03F4">
                  <w:pPr>
                    <w:shd w:val="clear" w:color="auto" w:fill="FFFFFF"/>
                    <w:autoSpaceDE w:val="0"/>
                    <w:autoSpaceDN w:val="0"/>
                    <w:spacing w:line="178" w:lineRule="atLeast"/>
                    <w:rPr>
                      <w:sz w:val="18"/>
                      <w:szCs w:val="18"/>
                    </w:rPr>
                  </w:pPr>
                  <w:r w:rsidRPr="00493FB1">
                    <w:rPr>
                      <w:sz w:val="18"/>
                      <w:szCs w:val="18"/>
                    </w:rPr>
                    <w:t>от 1 до 2 месяцев включительно</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30FCD93" w14:textId="77777777" w:rsidR="001430BF" w:rsidRPr="00493FB1" w:rsidRDefault="001430BF" w:rsidP="00FE03F4">
                  <w:pPr>
                    <w:shd w:val="clear" w:color="auto" w:fill="FFFFFF"/>
                    <w:autoSpaceDE w:val="0"/>
                    <w:autoSpaceDN w:val="0"/>
                    <w:spacing w:line="178" w:lineRule="atLeast"/>
                    <w:jc w:val="center"/>
                    <w:rPr>
                      <w:sz w:val="18"/>
                      <w:szCs w:val="18"/>
                    </w:rPr>
                  </w:pPr>
                  <w:r w:rsidRPr="00493FB1">
                    <w:rPr>
                      <w:sz w:val="18"/>
                      <w:szCs w:val="18"/>
                    </w:rPr>
                    <w:t>30</w:t>
                  </w:r>
                </w:p>
              </w:tc>
            </w:tr>
            <w:tr w:rsidR="001430BF" w:rsidRPr="00493FB1" w14:paraId="19400183" w14:textId="77777777" w:rsidTr="000B4A10">
              <w:trPr>
                <w:trHeight w:val="182"/>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688CD255" w14:textId="77777777" w:rsidR="001430BF" w:rsidRPr="00493FB1" w:rsidRDefault="001430BF" w:rsidP="00FE03F4">
                  <w:pPr>
                    <w:shd w:val="clear" w:color="auto" w:fill="FFFFFF"/>
                    <w:autoSpaceDE w:val="0"/>
                    <w:autoSpaceDN w:val="0"/>
                    <w:spacing w:line="182" w:lineRule="atLeast"/>
                    <w:jc w:val="center"/>
                    <w:rPr>
                      <w:sz w:val="18"/>
                      <w:szCs w:val="18"/>
                    </w:rPr>
                  </w:pPr>
                  <w:r w:rsidRPr="00493FB1">
                    <w:rPr>
                      <w:sz w:val="18"/>
                      <w:szCs w:val="18"/>
                    </w:rPr>
                    <w:t>3.</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D6DF10D" w14:textId="77777777" w:rsidR="001430BF" w:rsidRPr="00493FB1" w:rsidRDefault="001430BF" w:rsidP="00FE03F4">
                  <w:pPr>
                    <w:shd w:val="clear" w:color="auto" w:fill="FFFFFF"/>
                    <w:autoSpaceDE w:val="0"/>
                    <w:autoSpaceDN w:val="0"/>
                    <w:spacing w:line="182" w:lineRule="atLeast"/>
                    <w:rPr>
                      <w:sz w:val="18"/>
                      <w:szCs w:val="18"/>
                    </w:rPr>
                  </w:pPr>
                  <w:r w:rsidRPr="00493FB1">
                    <w:rPr>
                      <w:sz w:val="18"/>
                      <w:szCs w:val="18"/>
                    </w:rPr>
                    <w:t>от 2 до 3 месяцев включительно</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DC56852" w14:textId="77777777" w:rsidR="001430BF" w:rsidRPr="00493FB1" w:rsidRDefault="001430BF" w:rsidP="00FE03F4">
                  <w:pPr>
                    <w:shd w:val="clear" w:color="auto" w:fill="FFFFFF"/>
                    <w:autoSpaceDE w:val="0"/>
                    <w:autoSpaceDN w:val="0"/>
                    <w:spacing w:line="182" w:lineRule="atLeast"/>
                    <w:jc w:val="center"/>
                    <w:rPr>
                      <w:sz w:val="18"/>
                      <w:szCs w:val="18"/>
                    </w:rPr>
                  </w:pPr>
                  <w:r w:rsidRPr="00493FB1">
                    <w:rPr>
                      <w:sz w:val="18"/>
                      <w:szCs w:val="18"/>
                    </w:rPr>
                    <w:t>40</w:t>
                  </w:r>
                </w:p>
              </w:tc>
            </w:tr>
            <w:tr w:rsidR="001430BF" w:rsidRPr="00493FB1" w14:paraId="64B36C16" w14:textId="77777777" w:rsidTr="000B4A10">
              <w:trPr>
                <w:trHeight w:val="187"/>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4786AB79" w14:textId="77777777" w:rsidR="001430BF" w:rsidRPr="00493FB1" w:rsidRDefault="001430BF" w:rsidP="00FE03F4">
                  <w:pPr>
                    <w:shd w:val="clear" w:color="auto" w:fill="FFFFFF"/>
                    <w:autoSpaceDE w:val="0"/>
                    <w:autoSpaceDN w:val="0"/>
                    <w:spacing w:line="187" w:lineRule="atLeast"/>
                    <w:jc w:val="center"/>
                    <w:rPr>
                      <w:sz w:val="18"/>
                      <w:szCs w:val="18"/>
                    </w:rPr>
                  </w:pPr>
                  <w:r w:rsidRPr="00493FB1">
                    <w:rPr>
                      <w:sz w:val="18"/>
                      <w:szCs w:val="18"/>
                    </w:rPr>
                    <w:t>4.</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46D133B" w14:textId="77777777" w:rsidR="001430BF" w:rsidRPr="00493FB1" w:rsidRDefault="001430BF" w:rsidP="00FE03F4">
                  <w:pPr>
                    <w:shd w:val="clear" w:color="auto" w:fill="FFFFFF"/>
                    <w:autoSpaceDE w:val="0"/>
                    <w:autoSpaceDN w:val="0"/>
                    <w:spacing w:line="187" w:lineRule="atLeast"/>
                    <w:rPr>
                      <w:sz w:val="18"/>
                      <w:szCs w:val="18"/>
                    </w:rPr>
                  </w:pPr>
                  <w:r w:rsidRPr="00493FB1">
                    <w:rPr>
                      <w:sz w:val="18"/>
                      <w:szCs w:val="18"/>
                    </w:rPr>
                    <w:t>от 3 до 4 месяцев включительно</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78782D8" w14:textId="77777777" w:rsidR="001430BF" w:rsidRPr="00493FB1" w:rsidRDefault="001430BF" w:rsidP="00FE03F4">
                  <w:pPr>
                    <w:shd w:val="clear" w:color="auto" w:fill="FFFFFF"/>
                    <w:autoSpaceDE w:val="0"/>
                    <w:autoSpaceDN w:val="0"/>
                    <w:spacing w:line="187" w:lineRule="atLeast"/>
                    <w:jc w:val="center"/>
                    <w:rPr>
                      <w:sz w:val="18"/>
                      <w:szCs w:val="18"/>
                    </w:rPr>
                  </w:pPr>
                  <w:r w:rsidRPr="00493FB1">
                    <w:rPr>
                      <w:sz w:val="18"/>
                      <w:szCs w:val="18"/>
                    </w:rPr>
                    <w:t>50</w:t>
                  </w:r>
                </w:p>
              </w:tc>
            </w:tr>
            <w:tr w:rsidR="001430BF" w:rsidRPr="00493FB1" w14:paraId="3D0C96A5" w14:textId="77777777" w:rsidTr="000B4A10">
              <w:trPr>
                <w:trHeight w:val="182"/>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52467D1B" w14:textId="77777777" w:rsidR="001430BF" w:rsidRPr="00493FB1" w:rsidRDefault="001430BF" w:rsidP="00FE03F4">
                  <w:pPr>
                    <w:shd w:val="clear" w:color="auto" w:fill="FFFFFF"/>
                    <w:autoSpaceDE w:val="0"/>
                    <w:autoSpaceDN w:val="0"/>
                    <w:spacing w:line="182" w:lineRule="atLeast"/>
                    <w:jc w:val="center"/>
                    <w:rPr>
                      <w:sz w:val="18"/>
                      <w:szCs w:val="18"/>
                    </w:rPr>
                  </w:pPr>
                  <w:r w:rsidRPr="00493FB1">
                    <w:rPr>
                      <w:sz w:val="18"/>
                      <w:szCs w:val="18"/>
                    </w:rPr>
                    <w:lastRenderedPageBreak/>
                    <w:t>5.</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53A4AF9" w14:textId="77777777" w:rsidR="001430BF" w:rsidRPr="00493FB1" w:rsidRDefault="001430BF" w:rsidP="00FE03F4">
                  <w:pPr>
                    <w:shd w:val="clear" w:color="auto" w:fill="FFFFFF"/>
                    <w:autoSpaceDE w:val="0"/>
                    <w:autoSpaceDN w:val="0"/>
                    <w:spacing w:line="182" w:lineRule="atLeast"/>
                    <w:rPr>
                      <w:sz w:val="18"/>
                      <w:szCs w:val="18"/>
                    </w:rPr>
                  </w:pPr>
                  <w:r w:rsidRPr="00493FB1">
                    <w:rPr>
                      <w:sz w:val="18"/>
                      <w:szCs w:val="18"/>
                    </w:rPr>
                    <w:t>от 4 до 5 месяцев включительно</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85B2E50" w14:textId="77777777" w:rsidR="001430BF" w:rsidRPr="00493FB1" w:rsidRDefault="001430BF" w:rsidP="00FE03F4">
                  <w:pPr>
                    <w:shd w:val="clear" w:color="auto" w:fill="FFFFFF"/>
                    <w:autoSpaceDE w:val="0"/>
                    <w:autoSpaceDN w:val="0"/>
                    <w:spacing w:line="182" w:lineRule="atLeast"/>
                    <w:jc w:val="center"/>
                    <w:rPr>
                      <w:sz w:val="18"/>
                      <w:szCs w:val="18"/>
                    </w:rPr>
                  </w:pPr>
                  <w:r w:rsidRPr="00493FB1">
                    <w:rPr>
                      <w:sz w:val="18"/>
                      <w:szCs w:val="18"/>
                    </w:rPr>
                    <w:t>60</w:t>
                  </w:r>
                </w:p>
              </w:tc>
            </w:tr>
            <w:tr w:rsidR="001430BF" w:rsidRPr="00493FB1" w14:paraId="1A51A642" w14:textId="77777777" w:rsidTr="000B4A10">
              <w:trPr>
                <w:trHeight w:val="192"/>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26FBFAC8" w14:textId="77777777" w:rsidR="001430BF" w:rsidRPr="00493FB1" w:rsidRDefault="001430BF" w:rsidP="00FE03F4">
                  <w:pPr>
                    <w:shd w:val="clear" w:color="auto" w:fill="FFFFFF"/>
                    <w:autoSpaceDE w:val="0"/>
                    <w:autoSpaceDN w:val="0"/>
                    <w:spacing w:line="192" w:lineRule="atLeast"/>
                    <w:jc w:val="center"/>
                    <w:rPr>
                      <w:sz w:val="18"/>
                      <w:szCs w:val="18"/>
                    </w:rPr>
                  </w:pPr>
                  <w:r w:rsidRPr="00493FB1">
                    <w:rPr>
                      <w:sz w:val="18"/>
                      <w:szCs w:val="18"/>
                    </w:rPr>
                    <w:t>6.</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BD07F08" w14:textId="77777777" w:rsidR="001430BF" w:rsidRPr="00493FB1" w:rsidRDefault="001430BF" w:rsidP="00FE03F4">
                  <w:pPr>
                    <w:shd w:val="clear" w:color="auto" w:fill="FFFFFF"/>
                    <w:autoSpaceDE w:val="0"/>
                    <w:autoSpaceDN w:val="0"/>
                    <w:spacing w:line="192" w:lineRule="atLeast"/>
                    <w:rPr>
                      <w:sz w:val="18"/>
                      <w:szCs w:val="18"/>
                    </w:rPr>
                  </w:pPr>
                  <w:r w:rsidRPr="00493FB1">
                    <w:rPr>
                      <w:sz w:val="18"/>
                      <w:szCs w:val="18"/>
                    </w:rPr>
                    <w:t>от 5 до 6 месяцев включительно</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8A62E78" w14:textId="77777777" w:rsidR="001430BF" w:rsidRPr="00493FB1" w:rsidRDefault="001430BF" w:rsidP="00FE03F4">
                  <w:pPr>
                    <w:shd w:val="clear" w:color="auto" w:fill="FFFFFF"/>
                    <w:autoSpaceDE w:val="0"/>
                    <w:autoSpaceDN w:val="0"/>
                    <w:spacing w:line="192" w:lineRule="atLeast"/>
                    <w:jc w:val="center"/>
                    <w:rPr>
                      <w:sz w:val="18"/>
                      <w:szCs w:val="18"/>
                    </w:rPr>
                  </w:pPr>
                  <w:r w:rsidRPr="00493FB1">
                    <w:rPr>
                      <w:sz w:val="18"/>
                      <w:szCs w:val="18"/>
                    </w:rPr>
                    <w:t>70</w:t>
                  </w:r>
                </w:p>
              </w:tc>
            </w:tr>
            <w:tr w:rsidR="001430BF" w:rsidRPr="00493FB1" w14:paraId="419A4B9F" w14:textId="77777777" w:rsidTr="000B4A10">
              <w:trPr>
                <w:trHeight w:val="178"/>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496404C6" w14:textId="77777777" w:rsidR="001430BF" w:rsidRPr="00493FB1" w:rsidRDefault="001430BF" w:rsidP="00FE03F4">
                  <w:pPr>
                    <w:shd w:val="clear" w:color="auto" w:fill="FFFFFF"/>
                    <w:autoSpaceDE w:val="0"/>
                    <w:autoSpaceDN w:val="0"/>
                    <w:spacing w:line="178" w:lineRule="atLeast"/>
                    <w:jc w:val="center"/>
                    <w:rPr>
                      <w:sz w:val="18"/>
                      <w:szCs w:val="18"/>
                    </w:rPr>
                  </w:pPr>
                  <w:r w:rsidRPr="00493FB1">
                    <w:rPr>
                      <w:sz w:val="18"/>
                      <w:szCs w:val="18"/>
                    </w:rPr>
                    <w:t>7.</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D17EEC2" w14:textId="77777777" w:rsidR="001430BF" w:rsidRPr="00493FB1" w:rsidRDefault="001430BF" w:rsidP="00FE03F4">
                  <w:pPr>
                    <w:shd w:val="clear" w:color="auto" w:fill="FFFFFF"/>
                    <w:autoSpaceDE w:val="0"/>
                    <w:autoSpaceDN w:val="0"/>
                    <w:spacing w:line="178" w:lineRule="atLeast"/>
                    <w:rPr>
                      <w:sz w:val="18"/>
                      <w:szCs w:val="18"/>
                    </w:rPr>
                  </w:pPr>
                  <w:r w:rsidRPr="00493FB1">
                    <w:rPr>
                      <w:sz w:val="18"/>
                      <w:szCs w:val="18"/>
                    </w:rPr>
                    <w:t>от 6 до 7 месяцев включительно</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A2F3F40" w14:textId="77777777" w:rsidR="001430BF" w:rsidRPr="00493FB1" w:rsidRDefault="001430BF" w:rsidP="00FE03F4">
                  <w:pPr>
                    <w:shd w:val="clear" w:color="auto" w:fill="FFFFFF"/>
                    <w:autoSpaceDE w:val="0"/>
                    <w:autoSpaceDN w:val="0"/>
                    <w:spacing w:line="178" w:lineRule="atLeast"/>
                    <w:jc w:val="center"/>
                    <w:rPr>
                      <w:sz w:val="18"/>
                      <w:szCs w:val="18"/>
                    </w:rPr>
                  </w:pPr>
                  <w:r w:rsidRPr="00493FB1">
                    <w:rPr>
                      <w:sz w:val="18"/>
                      <w:szCs w:val="18"/>
                    </w:rPr>
                    <w:t>75</w:t>
                  </w:r>
                </w:p>
              </w:tc>
            </w:tr>
            <w:tr w:rsidR="001430BF" w:rsidRPr="00493FB1" w14:paraId="108925C8" w14:textId="77777777" w:rsidTr="000B4A10">
              <w:trPr>
                <w:trHeight w:val="182"/>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5753F6A4" w14:textId="77777777" w:rsidR="001430BF" w:rsidRPr="00493FB1" w:rsidRDefault="001430BF" w:rsidP="00FE03F4">
                  <w:pPr>
                    <w:shd w:val="clear" w:color="auto" w:fill="FFFFFF"/>
                    <w:autoSpaceDE w:val="0"/>
                    <w:autoSpaceDN w:val="0"/>
                    <w:spacing w:line="182" w:lineRule="atLeast"/>
                    <w:jc w:val="center"/>
                    <w:rPr>
                      <w:sz w:val="18"/>
                      <w:szCs w:val="18"/>
                    </w:rPr>
                  </w:pPr>
                  <w:r w:rsidRPr="00493FB1">
                    <w:rPr>
                      <w:sz w:val="18"/>
                      <w:szCs w:val="18"/>
                    </w:rPr>
                    <w:t>8.</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B29D04A" w14:textId="77777777" w:rsidR="001430BF" w:rsidRPr="00493FB1" w:rsidRDefault="001430BF" w:rsidP="00FE03F4">
                  <w:pPr>
                    <w:shd w:val="clear" w:color="auto" w:fill="FFFFFF"/>
                    <w:autoSpaceDE w:val="0"/>
                    <w:autoSpaceDN w:val="0"/>
                    <w:spacing w:line="182" w:lineRule="atLeast"/>
                    <w:rPr>
                      <w:sz w:val="18"/>
                      <w:szCs w:val="18"/>
                    </w:rPr>
                  </w:pPr>
                  <w:r w:rsidRPr="00493FB1">
                    <w:rPr>
                      <w:sz w:val="18"/>
                      <w:szCs w:val="18"/>
                    </w:rPr>
                    <w:t>от 7 до 8 месяцев включительно</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E287124" w14:textId="77777777" w:rsidR="001430BF" w:rsidRPr="00493FB1" w:rsidRDefault="001430BF" w:rsidP="00FE03F4">
                  <w:pPr>
                    <w:shd w:val="clear" w:color="auto" w:fill="FFFFFF"/>
                    <w:autoSpaceDE w:val="0"/>
                    <w:autoSpaceDN w:val="0"/>
                    <w:spacing w:line="182" w:lineRule="atLeast"/>
                    <w:jc w:val="center"/>
                    <w:rPr>
                      <w:sz w:val="18"/>
                      <w:szCs w:val="18"/>
                    </w:rPr>
                  </w:pPr>
                  <w:r w:rsidRPr="00493FB1">
                    <w:rPr>
                      <w:sz w:val="18"/>
                      <w:szCs w:val="18"/>
                    </w:rPr>
                    <w:t>80</w:t>
                  </w:r>
                </w:p>
              </w:tc>
            </w:tr>
            <w:tr w:rsidR="001430BF" w:rsidRPr="00493FB1" w14:paraId="2B0A9FBC" w14:textId="77777777" w:rsidTr="000B4A10">
              <w:trPr>
                <w:trHeight w:val="187"/>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787B29DE" w14:textId="77777777" w:rsidR="001430BF" w:rsidRPr="00493FB1" w:rsidRDefault="001430BF" w:rsidP="00FE03F4">
                  <w:pPr>
                    <w:shd w:val="clear" w:color="auto" w:fill="FFFFFF"/>
                    <w:autoSpaceDE w:val="0"/>
                    <w:autoSpaceDN w:val="0"/>
                    <w:spacing w:line="187" w:lineRule="atLeast"/>
                    <w:jc w:val="center"/>
                    <w:rPr>
                      <w:sz w:val="18"/>
                      <w:szCs w:val="18"/>
                    </w:rPr>
                  </w:pPr>
                  <w:r w:rsidRPr="00493FB1">
                    <w:rPr>
                      <w:sz w:val="18"/>
                      <w:szCs w:val="18"/>
                    </w:rPr>
                    <w:t>9.</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8021D0A" w14:textId="77777777" w:rsidR="001430BF" w:rsidRPr="00493FB1" w:rsidRDefault="001430BF" w:rsidP="00FE03F4">
                  <w:pPr>
                    <w:shd w:val="clear" w:color="auto" w:fill="FFFFFF"/>
                    <w:autoSpaceDE w:val="0"/>
                    <w:autoSpaceDN w:val="0"/>
                    <w:spacing w:line="187" w:lineRule="atLeast"/>
                    <w:rPr>
                      <w:sz w:val="18"/>
                      <w:szCs w:val="18"/>
                    </w:rPr>
                  </w:pPr>
                  <w:r w:rsidRPr="00493FB1">
                    <w:rPr>
                      <w:sz w:val="18"/>
                      <w:szCs w:val="18"/>
                    </w:rPr>
                    <w:t>от 8 до 9 месяцев включительно</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420D7FB" w14:textId="77777777" w:rsidR="001430BF" w:rsidRPr="00493FB1" w:rsidRDefault="001430BF" w:rsidP="00FE03F4">
                  <w:pPr>
                    <w:shd w:val="clear" w:color="auto" w:fill="FFFFFF"/>
                    <w:autoSpaceDE w:val="0"/>
                    <w:autoSpaceDN w:val="0"/>
                    <w:spacing w:line="187" w:lineRule="atLeast"/>
                    <w:jc w:val="center"/>
                    <w:rPr>
                      <w:sz w:val="18"/>
                      <w:szCs w:val="18"/>
                    </w:rPr>
                  </w:pPr>
                  <w:r w:rsidRPr="00493FB1">
                    <w:rPr>
                      <w:sz w:val="18"/>
                      <w:szCs w:val="18"/>
                    </w:rPr>
                    <w:t>85</w:t>
                  </w:r>
                </w:p>
              </w:tc>
            </w:tr>
            <w:tr w:rsidR="001430BF" w:rsidRPr="00493FB1" w14:paraId="1C088488" w14:textId="77777777" w:rsidTr="000B4A10">
              <w:trPr>
                <w:trHeight w:val="182"/>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519ECA56" w14:textId="77777777" w:rsidR="001430BF" w:rsidRPr="00493FB1" w:rsidRDefault="001430BF" w:rsidP="00FE03F4">
                  <w:pPr>
                    <w:shd w:val="clear" w:color="auto" w:fill="FFFFFF"/>
                    <w:autoSpaceDE w:val="0"/>
                    <w:autoSpaceDN w:val="0"/>
                    <w:spacing w:line="182" w:lineRule="atLeast"/>
                    <w:jc w:val="center"/>
                    <w:rPr>
                      <w:sz w:val="18"/>
                      <w:szCs w:val="18"/>
                    </w:rPr>
                  </w:pPr>
                  <w:r w:rsidRPr="00493FB1">
                    <w:rPr>
                      <w:sz w:val="18"/>
                      <w:szCs w:val="18"/>
                    </w:rPr>
                    <w:t>10.</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3C51351" w14:textId="77777777" w:rsidR="001430BF" w:rsidRPr="00493FB1" w:rsidRDefault="001430BF" w:rsidP="00FE03F4">
                  <w:pPr>
                    <w:shd w:val="clear" w:color="auto" w:fill="FFFFFF"/>
                    <w:autoSpaceDE w:val="0"/>
                    <w:autoSpaceDN w:val="0"/>
                    <w:spacing w:line="182" w:lineRule="atLeast"/>
                    <w:rPr>
                      <w:sz w:val="18"/>
                      <w:szCs w:val="18"/>
                    </w:rPr>
                  </w:pPr>
                  <w:r w:rsidRPr="00493FB1">
                    <w:rPr>
                      <w:sz w:val="18"/>
                      <w:szCs w:val="18"/>
                    </w:rPr>
                    <w:t>от 9 до 10 месяцев включительно</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A82EE9B" w14:textId="77777777" w:rsidR="001430BF" w:rsidRPr="00493FB1" w:rsidRDefault="001430BF" w:rsidP="00FE03F4">
                  <w:pPr>
                    <w:shd w:val="clear" w:color="auto" w:fill="FFFFFF"/>
                    <w:autoSpaceDE w:val="0"/>
                    <w:autoSpaceDN w:val="0"/>
                    <w:spacing w:line="182" w:lineRule="atLeast"/>
                    <w:jc w:val="center"/>
                    <w:rPr>
                      <w:sz w:val="18"/>
                      <w:szCs w:val="18"/>
                    </w:rPr>
                  </w:pPr>
                  <w:r w:rsidRPr="00493FB1">
                    <w:rPr>
                      <w:sz w:val="18"/>
                      <w:szCs w:val="18"/>
                    </w:rPr>
                    <w:t>90</w:t>
                  </w:r>
                </w:p>
              </w:tc>
            </w:tr>
            <w:tr w:rsidR="001430BF" w:rsidRPr="00493FB1" w14:paraId="6983490B" w14:textId="77777777" w:rsidTr="000B4A10">
              <w:trPr>
                <w:trHeight w:val="187"/>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0DD10F2E" w14:textId="77777777" w:rsidR="001430BF" w:rsidRPr="00493FB1" w:rsidRDefault="001430BF" w:rsidP="00FE03F4">
                  <w:pPr>
                    <w:shd w:val="clear" w:color="auto" w:fill="FFFFFF"/>
                    <w:autoSpaceDE w:val="0"/>
                    <w:autoSpaceDN w:val="0"/>
                    <w:spacing w:line="187" w:lineRule="atLeast"/>
                    <w:jc w:val="center"/>
                    <w:rPr>
                      <w:sz w:val="18"/>
                      <w:szCs w:val="18"/>
                    </w:rPr>
                  </w:pPr>
                  <w:r w:rsidRPr="00493FB1">
                    <w:rPr>
                      <w:sz w:val="18"/>
                      <w:szCs w:val="18"/>
                    </w:rPr>
                    <w:t>11.</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8400CE9" w14:textId="77777777" w:rsidR="001430BF" w:rsidRPr="00493FB1" w:rsidRDefault="001430BF" w:rsidP="00FE03F4">
                  <w:pPr>
                    <w:shd w:val="clear" w:color="auto" w:fill="FFFFFF"/>
                    <w:autoSpaceDE w:val="0"/>
                    <w:autoSpaceDN w:val="0"/>
                    <w:spacing w:line="187" w:lineRule="atLeast"/>
                    <w:rPr>
                      <w:sz w:val="18"/>
                      <w:szCs w:val="18"/>
                    </w:rPr>
                  </w:pPr>
                  <w:r w:rsidRPr="00493FB1">
                    <w:rPr>
                      <w:sz w:val="18"/>
                      <w:szCs w:val="18"/>
                    </w:rPr>
                    <w:t>от 10 до 11 месяцев включительно</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C3C1F23" w14:textId="77777777" w:rsidR="001430BF" w:rsidRPr="00493FB1" w:rsidRDefault="001430BF" w:rsidP="00FE03F4">
                  <w:pPr>
                    <w:shd w:val="clear" w:color="auto" w:fill="FFFFFF"/>
                    <w:autoSpaceDE w:val="0"/>
                    <w:autoSpaceDN w:val="0"/>
                    <w:spacing w:line="187" w:lineRule="atLeast"/>
                    <w:jc w:val="center"/>
                    <w:rPr>
                      <w:sz w:val="18"/>
                      <w:szCs w:val="18"/>
                    </w:rPr>
                  </w:pPr>
                  <w:r w:rsidRPr="00493FB1">
                    <w:rPr>
                      <w:sz w:val="18"/>
                      <w:szCs w:val="18"/>
                    </w:rPr>
                    <w:t>95</w:t>
                  </w:r>
                </w:p>
              </w:tc>
            </w:tr>
            <w:tr w:rsidR="001430BF" w:rsidRPr="00493FB1" w14:paraId="41FE233A" w14:textId="77777777" w:rsidTr="000B4A10">
              <w:trPr>
                <w:trHeight w:val="197"/>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6C962833" w14:textId="77777777" w:rsidR="001430BF" w:rsidRPr="00493FB1" w:rsidRDefault="001430BF" w:rsidP="00FE03F4">
                  <w:pPr>
                    <w:shd w:val="clear" w:color="auto" w:fill="FFFFFF"/>
                    <w:autoSpaceDE w:val="0"/>
                    <w:autoSpaceDN w:val="0"/>
                    <w:spacing w:line="197" w:lineRule="atLeast"/>
                    <w:jc w:val="center"/>
                    <w:rPr>
                      <w:sz w:val="18"/>
                      <w:szCs w:val="18"/>
                    </w:rPr>
                  </w:pPr>
                  <w:r w:rsidRPr="00493FB1">
                    <w:rPr>
                      <w:sz w:val="18"/>
                      <w:szCs w:val="18"/>
                    </w:rPr>
                    <w:t>12.</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7911A5F" w14:textId="77777777" w:rsidR="001430BF" w:rsidRPr="00493FB1" w:rsidRDefault="001430BF" w:rsidP="00FE03F4">
                  <w:pPr>
                    <w:shd w:val="clear" w:color="auto" w:fill="FFFFFF"/>
                    <w:autoSpaceDE w:val="0"/>
                    <w:autoSpaceDN w:val="0"/>
                    <w:spacing w:line="197" w:lineRule="atLeast"/>
                    <w:rPr>
                      <w:sz w:val="18"/>
                      <w:szCs w:val="18"/>
                    </w:rPr>
                  </w:pPr>
                  <w:r w:rsidRPr="00493FB1">
                    <w:rPr>
                      <w:sz w:val="18"/>
                      <w:szCs w:val="18"/>
                    </w:rPr>
                    <w:t>свыше 11 месяцев</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4AD9370" w14:textId="77777777" w:rsidR="001430BF" w:rsidRPr="00493FB1" w:rsidRDefault="001430BF" w:rsidP="00FE03F4">
                  <w:pPr>
                    <w:shd w:val="clear" w:color="auto" w:fill="FFFFFF"/>
                    <w:autoSpaceDE w:val="0"/>
                    <w:autoSpaceDN w:val="0"/>
                    <w:spacing w:line="197" w:lineRule="atLeast"/>
                    <w:jc w:val="center"/>
                    <w:rPr>
                      <w:sz w:val="18"/>
                      <w:szCs w:val="18"/>
                    </w:rPr>
                  </w:pPr>
                  <w:r w:rsidRPr="00493FB1">
                    <w:rPr>
                      <w:sz w:val="18"/>
                      <w:szCs w:val="18"/>
                    </w:rPr>
                    <w:t>100</w:t>
                  </w:r>
                </w:p>
              </w:tc>
            </w:tr>
          </w:tbl>
          <w:p w14:paraId="4D9A4581" w14:textId="77777777" w:rsidR="001430BF" w:rsidRPr="00493FB1" w:rsidRDefault="001430BF" w:rsidP="00110EA8">
            <w:pPr>
              <w:pStyle w:val="1"/>
              <w:spacing w:line="160" w:lineRule="atLeast"/>
              <w:ind w:left="3" w:right="10"/>
              <w:jc w:val="center"/>
              <w:rPr>
                <w:caps/>
                <w:sz w:val="18"/>
                <w:szCs w:val="18"/>
              </w:rPr>
            </w:pPr>
          </w:p>
          <w:p w14:paraId="3269531C" w14:textId="77777777" w:rsidR="001430BF" w:rsidRPr="00493FB1" w:rsidRDefault="001430BF" w:rsidP="00110EA8">
            <w:pPr>
              <w:ind w:firstLine="567"/>
              <w:jc w:val="center"/>
              <w:rPr>
                <w:b/>
                <w:bCs/>
                <w:sz w:val="18"/>
                <w:szCs w:val="18"/>
                <w:lang w:val="kk-KZ"/>
              </w:rPr>
            </w:pPr>
          </w:p>
        </w:tc>
      </w:tr>
      <w:tr w:rsidR="001430BF" w:rsidRPr="00493FB1" w14:paraId="0AC2828D" w14:textId="77777777" w:rsidTr="001430BF">
        <w:tc>
          <w:tcPr>
            <w:tcW w:w="5346" w:type="dxa"/>
          </w:tcPr>
          <w:p w14:paraId="3B0896E2" w14:textId="77777777" w:rsidR="001430BF" w:rsidRPr="00493FB1" w:rsidRDefault="001430BF" w:rsidP="00023BCE">
            <w:pPr>
              <w:pStyle w:val="a4"/>
              <w:numPr>
                <w:ilvl w:val="0"/>
                <w:numId w:val="19"/>
              </w:numPr>
              <w:tabs>
                <w:tab w:val="left" w:pos="-142"/>
                <w:tab w:val="left" w:pos="540"/>
              </w:tabs>
              <w:spacing w:after="0"/>
              <w:jc w:val="center"/>
              <w:rPr>
                <w:b/>
                <w:bCs/>
                <w:caps/>
                <w:sz w:val="18"/>
                <w:szCs w:val="18"/>
              </w:rPr>
            </w:pPr>
            <w:r w:rsidRPr="00493FB1">
              <w:rPr>
                <w:b/>
                <w:bCs/>
                <w:caps/>
                <w:sz w:val="18"/>
                <w:szCs w:val="18"/>
                <w:lang w:val="kk-KZ"/>
              </w:rPr>
              <w:lastRenderedPageBreak/>
              <w:t>САҚТАНДЫРУ ТӨЛЕМАҚЫСЫНЫҢ МӨЛШЕРІ</w:t>
            </w:r>
            <w:r w:rsidRPr="00493FB1">
              <w:rPr>
                <w:b/>
                <w:bCs/>
                <w:caps/>
                <w:sz w:val="18"/>
                <w:szCs w:val="18"/>
              </w:rPr>
              <w:t>.</w:t>
            </w:r>
          </w:p>
          <w:p w14:paraId="53913EA2" w14:textId="77777777" w:rsidR="001430BF" w:rsidRPr="00493FB1" w:rsidRDefault="001430BF" w:rsidP="00023BCE">
            <w:pPr>
              <w:pStyle w:val="a4"/>
              <w:numPr>
                <w:ilvl w:val="1"/>
                <w:numId w:val="19"/>
              </w:numPr>
              <w:tabs>
                <w:tab w:val="left" w:pos="-142"/>
                <w:tab w:val="left" w:pos="0"/>
                <w:tab w:val="left" w:pos="398"/>
              </w:tabs>
              <w:spacing w:after="0"/>
              <w:ind w:left="0" w:firstLine="3"/>
              <w:jc w:val="both"/>
              <w:rPr>
                <w:bCs/>
                <w:sz w:val="18"/>
                <w:szCs w:val="18"/>
                <w:lang w:val="kk-KZ"/>
              </w:rPr>
            </w:pPr>
            <w:r w:rsidRPr="00493FB1">
              <w:rPr>
                <w:bCs/>
                <w:sz w:val="18"/>
                <w:szCs w:val="18"/>
                <w:lang w:val="kk-KZ"/>
              </w:rPr>
              <w:t xml:space="preserve">Сақтандыру төлемақысының мөлшерін Сақтандырушы жәбірленушінің (Пайда алушының) қойған талабында көрсетілген сома немесе келтірілген зиян үшін өтемақы төлеу туралы заңды күшіне енген сот шешіміне сай, осы келісім шарттың </w:t>
            </w:r>
            <w:r w:rsidR="00CF4F44" w:rsidRPr="00493FB1">
              <w:rPr>
                <w:bCs/>
                <w:sz w:val="18"/>
                <w:szCs w:val="18"/>
                <w:lang w:val="kk-KZ"/>
              </w:rPr>
              <w:t>5</w:t>
            </w:r>
            <w:r w:rsidRPr="00493FB1">
              <w:rPr>
                <w:bCs/>
                <w:sz w:val="18"/>
                <w:szCs w:val="18"/>
                <w:lang w:val="kk-KZ"/>
              </w:rPr>
              <w:t xml:space="preserve">.2. тармағында көрсетілген шарттарды ескере отырып анықтайды. </w:t>
            </w:r>
          </w:p>
          <w:p w14:paraId="061CA13A" w14:textId="77777777" w:rsidR="001430BF" w:rsidRPr="00493FB1" w:rsidRDefault="001430BF" w:rsidP="00023BCE">
            <w:pPr>
              <w:pStyle w:val="a4"/>
              <w:numPr>
                <w:ilvl w:val="1"/>
                <w:numId w:val="19"/>
              </w:numPr>
              <w:tabs>
                <w:tab w:val="left" w:pos="-142"/>
                <w:tab w:val="left" w:pos="0"/>
                <w:tab w:val="left" w:pos="398"/>
              </w:tabs>
              <w:spacing w:after="0"/>
              <w:ind w:left="0" w:firstLine="3"/>
              <w:jc w:val="both"/>
              <w:rPr>
                <w:bCs/>
                <w:sz w:val="18"/>
                <w:szCs w:val="18"/>
                <w:lang w:val="kk-KZ"/>
              </w:rPr>
            </w:pPr>
            <w:r w:rsidRPr="00493FB1">
              <w:rPr>
                <w:bCs/>
                <w:sz w:val="18"/>
                <w:szCs w:val="18"/>
                <w:lang w:val="kk-KZ"/>
              </w:rPr>
              <w:t>Келісім шарт бойынша Сақтанушының экологиялық қауіпті шаруашылық және басқа қызмет түрлерін жүргізу барысында</w:t>
            </w:r>
            <w:r w:rsidR="0051750C" w:rsidRPr="00493FB1">
              <w:rPr>
                <w:rStyle w:val="s0"/>
                <w:color w:val="auto"/>
                <w:sz w:val="18"/>
                <w:szCs w:val="18"/>
                <w:lang w:val="kk-KZ"/>
              </w:rPr>
              <w:t xml:space="preserve"> қоршаған ортаға</w:t>
            </w:r>
            <w:r w:rsidRPr="00493FB1">
              <w:rPr>
                <w:bCs/>
                <w:sz w:val="18"/>
                <w:szCs w:val="18"/>
                <w:lang w:val="kk-KZ"/>
              </w:rPr>
              <w:t xml:space="preserve"> келтірілген зиян үшін өтемақы төлеу қамтылады. Моральдік шығын, жоғалған пайда, тұрақсыздық айыбы өтелмейді. </w:t>
            </w:r>
          </w:p>
          <w:p w14:paraId="1361CF6B" w14:textId="77777777" w:rsidR="001430BF" w:rsidRPr="00493FB1" w:rsidRDefault="001430BF" w:rsidP="00023BCE">
            <w:pPr>
              <w:pStyle w:val="a4"/>
              <w:numPr>
                <w:ilvl w:val="1"/>
                <w:numId w:val="19"/>
              </w:numPr>
              <w:tabs>
                <w:tab w:val="left" w:pos="-142"/>
                <w:tab w:val="left" w:pos="0"/>
                <w:tab w:val="left" w:pos="398"/>
              </w:tabs>
              <w:spacing w:after="0"/>
              <w:ind w:left="0" w:firstLine="3"/>
              <w:jc w:val="both"/>
              <w:rPr>
                <w:bCs/>
                <w:sz w:val="18"/>
                <w:szCs w:val="18"/>
                <w:lang w:val="kk-KZ"/>
              </w:rPr>
            </w:pPr>
            <w:r w:rsidRPr="00493FB1">
              <w:rPr>
                <w:bCs/>
                <w:sz w:val="18"/>
                <w:szCs w:val="18"/>
                <w:lang w:val="kk-KZ"/>
              </w:rPr>
              <w:t xml:space="preserve">Сақтанушы сақтандыру жағдайы кезінде қоршаған ортаның апаттық ластануы нәтижесінде қоршаған ортаға келтірілген зиянды бағалау үшін экологиялық аудиторларды жұмысқа тартуға құқылы. </w:t>
            </w:r>
          </w:p>
          <w:p w14:paraId="2A5EE8D4" w14:textId="77777777" w:rsidR="001430BF" w:rsidRPr="00493FB1" w:rsidRDefault="001430BF" w:rsidP="00023BCE">
            <w:pPr>
              <w:pStyle w:val="a4"/>
              <w:numPr>
                <w:ilvl w:val="1"/>
                <w:numId w:val="19"/>
              </w:numPr>
              <w:tabs>
                <w:tab w:val="left" w:pos="-142"/>
                <w:tab w:val="left" w:pos="0"/>
                <w:tab w:val="left" w:pos="398"/>
              </w:tabs>
              <w:spacing w:after="0"/>
              <w:ind w:left="0" w:firstLine="3"/>
              <w:jc w:val="both"/>
              <w:rPr>
                <w:sz w:val="18"/>
                <w:szCs w:val="18"/>
                <w:lang w:val="kk-KZ"/>
              </w:rPr>
            </w:pPr>
            <w:r w:rsidRPr="00493FB1">
              <w:rPr>
                <w:bCs/>
                <w:sz w:val="18"/>
                <w:szCs w:val="18"/>
                <w:lang w:val="kk-KZ"/>
              </w:rPr>
              <w:t>Сақтандыру төлемақысы қоршаған ортаның апаттық ластануы кезінде қоршаған ортаға келтірілген зиянның (нақты залал) көлемінен артық бола алмайды.</w:t>
            </w:r>
          </w:p>
        </w:tc>
        <w:tc>
          <w:tcPr>
            <w:tcW w:w="4961" w:type="dxa"/>
          </w:tcPr>
          <w:p w14:paraId="1616E642" w14:textId="77777777" w:rsidR="001430BF" w:rsidRPr="00493FB1" w:rsidRDefault="001430BF" w:rsidP="00023BCE">
            <w:pPr>
              <w:pStyle w:val="a4"/>
              <w:numPr>
                <w:ilvl w:val="0"/>
                <w:numId w:val="31"/>
              </w:numPr>
              <w:tabs>
                <w:tab w:val="left" w:pos="-142"/>
                <w:tab w:val="left" w:pos="390"/>
              </w:tabs>
              <w:spacing w:after="0"/>
              <w:ind w:left="3" w:firstLine="0"/>
              <w:jc w:val="center"/>
              <w:rPr>
                <w:b/>
                <w:bCs/>
                <w:sz w:val="18"/>
                <w:szCs w:val="18"/>
              </w:rPr>
            </w:pPr>
            <w:r w:rsidRPr="00493FB1">
              <w:rPr>
                <w:b/>
                <w:bCs/>
                <w:caps/>
                <w:sz w:val="18"/>
                <w:szCs w:val="18"/>
              </w:rPr>
              <w:t>размер страховой выплаты.</w:t>
            </w:r>
          </w:p>
          <w:p w14:paraId="078C3245" w14:textId="77777777" w:rsidR="001430BF" w:rsidRPr="00493FB1" w:rsidRDefault="001430BF" w:rsidP="00023BCE">
            <w:pPr>
              <w:pStyle w:val="a4"/>
              <w:numPr>
                <w:ilvl w:val="1"/>
                <w:numId w:val="31"/>
              </w:numPr>
              <w:tabs>
                <w:tab w:val="left" w:pos="-142"/>
                <w:tab w:val="left" w:pos="389"/>
                <w:tab w:val="num" w:pos="2345"/>
              </w:tabs>
              <w:spacing w:after="0"/>
              <w:ind w:left="3" w:firstLine="0"/>
              <w:jc w:val="both"/>
              <w:rPr>
                <w:sz w:val="18"/>
                <w:szCs w:val="18"/>
              </w:rPr>
            </w:pPr>
            <w:r w:rsidRPr="00493FB1">
              <w:rPr>
                <w:sz w:val="18"/>
                <w:szCs w:val="18"/>
              </w:rPr>
              <w:t xml:space="preserve">Размер страховой выплата определяется Страховщиком исходя из суммы требования потерпевшего (выгодоприобретателя) или вступившего в законную силу решения суда о возмещении причиненного вреда с учетом положений пункта </w:t>
            </w:r>
            <w:r w:rsidR="00CF4F44" w:rsidRPr="00493FB1">
              <w:rPr>
                <w:sz w:val="18"/>
                <w:szCs w:val="18"/>
              </w:rPr>
              <w:t>5</w:t>
            </w:r>
            <w:r w:rsidRPr="00493FB1">
              <w:rPr>
                <w:sz w:val="18"/>
                <w:szCs w:val="18"/>
              </w:rPr>
              <w:t>.2. Договора.</w:t>
            </w:r>
          </w:p>
          <w:p w14:paraId="28712EB3" w14:textId="77777777" w:rsidR="001430BF" w:rsidRPr="00493FB1" w:rsidRDefault="001430BF" w:rsidP="00023BCE">
            <w:pPr>
              <w:pStyle w:val="a4"/>
              <w:numPr>
                <w:ilvl w:val="1"/>
                <w:numId w:val="31"/>
              </w:numPr>
              <w:tabs>
                <w:tab w:val="left" w:pos="-142"/>
                <w:tab w:val="left" w:pos="389"/>
              </w:tabs>
              <w:spacing w:after="0"/>
              <w:ind w:left="0" w:firstLine="3"/>
              <w:jc w:val="both"/>
              <w:rPr>
                <w:sz w:val="18"/>
                <w:szCs w:val="18"/>
              </w:rPr>
            </w:pPr>
            <w:r w:rsidRPr="00493FB1">
              <w:rPr>
                <w:sz w:val="18"/>
                <w:szCs w:val="18"/>
              </w:rPr>
              <w:t>Договором предусматривается осуществление страховой выплаты по обязательствам, возникшим вследствие причинения вреда окружающей среде при осуществлении страхователем экологически опасных видов хозяйственной и иной деятельности, за исключением возмещения морального вреда, упущенной выгоды и уплаты неустойки.</w:t>
            </w:r>
          </w:p>
          <w:p w14:paraId="19195442" w14:textId="77777777" w:rsidR="001430BF" w:rsidRPr="00493FB1" w:rsidRDefault="001430BF" w:rsidP="00023BCE">
            <w:pPr>
              <w:pStyle w:val="a4"/>
              <w:numPr>
                <w:ilvl w:val="1"/>
                <w:numId w:val="31"/>
              </w:numPr>
              <w:tabs>
                <w:tab w:val="left" w:pos="-142"/>
                <w:tab w:val="left" w:pos="389"/>
                <w:tab w:val="num" w:pos="2345"/>
              </w:tabs>
              <w:spacing w:after="0"/>
              <w:ind w:left="3" w:firstLine="0"/>
              <w:jc w:val="both"/>
              <w:rPr>
                <w:sz w:val="18"/>
                <w:szCs w:val="18"/>
              </w:rPr>
            </w:pPr>
            <w:r w:rsidRPr="00493FB1">
              <w:rPr>
                <w:sz w:val="18"/>
                <w:szCs w:val="18"/>
              </w:rPr>
              <w:t>Страхователь вправе привлекать экологических аудиторов для оценки вреда, причиненного окружающей среде в результате ее аварийного загрязнения при наступлении страхового случая.</w:t>
            </w:r>
          </w:p>
          <w:p w14:paraId="7BC22989" w14:textId="77777777" w:rsidR="001430BF" w:rsidRPr="00493FB1" w:rsidRDefault="001430BF" w:rsidP="00023BCE">
            <w:pPr>
              <w:pStyle w:val="a4"/>
              <w:numPr>
                <w:ilvl w:val="1"/>
                <w:numId w:val="31"/>
              </w:numPr>
              <w:tabs>
                <w:tab w:val="left" w:pos="-142"/>
              </w:tabs>
              <w:spacing w:after="0"/>
              <w:ind w:left="0" w:firstLine="0"/>
              <w:jc w:val="both"/>
              <w:rPr>
                <w:sz w:val="18"/>
                <w:szCs w:val="18"/>
              </w:rPr>
            </w:pPr>
            <w:r w:rsidRPr="00493FB1">
              <w:rPr>
                <w:sz w:val="18"/>
                <w:szCs w:val="18"/>
              </w:rPr>
              <w:t>Страховая выплата не может превышать размер вреда, причиненного окружающей среде в результате ее аварийного загрязнения (реального ущерба).</w:t>
            </w:r>
          </w:p>
          <w:p w14:paraId="62C06A7F" w14:textId="77777777" w:rsidR="001430BF" w:rsidRPr="00493FB1" w:rsidRDefault="001430BF" w:rsidP="00D97844">
            <w:pPr>
              <w:pStyle w:val="a4"/>
              <w:tabs>
                <w:tab w:val="left" w:pos="-142"/>
                <w:tab w:val="left" w:pos="694"/>
              </w:tabs>
              <w:spacing w:after="0"/>
              <w:ind w:left="3"/>
              <w:jc w:val="both"/>
              <w:rPr>
                <w:b/>
                <w:bCs/>
                <w:sz w:val="18"/>
                <w:szCs w:val="18"/>
                <w:lang w:val="kk-KZ"/>
              </w:rPr>
            </w:pPr>
            <w:bookmarkStart w:id="57" w:name="SUB210000"/>
            <w:bookmarkStart w:id="58" w:name="SUB220000"/>
            <w:bookmarkStart w:id="59" w:name="SUB230000"/>
            <w:bookmarkEnd w:id="57"/>
            <w:bookmarkEnd w:id="58"/>
            <w:bookmarkEnd w:id="59"/>
          </w:p>
        </w:tc>
      </w:tr>
      <w:tr w:rsidR="001430BF" w:rsidRPr="00493FB1" w14:paraId="5D7F0AE0" w14:textId="77777777" w:rsidTr="001430BF">
        <w:tc>
          <w:tcPr>
            <w:tcW w:w="5346" w:type="dxa"/>
          </w:tcPr>
          <w:p w14:paraId="63170ABA" w14:textId="77777777" w:rsidR="001430BF" w:rsidRPr="00493FB1" w:rsidRDefault="001430BF" w:rsidP="00023BCE">
            <w:pPr>
              <w:pStyle w:val="a4"/>
              <w:numPr>
                <w:ilvl w:val="0"/>
                <w:numId w:val="31"/>
              </w:numPr>
              <w:tabs>
                <w:tab w:val="left" w:pos="-142"/>
                <w:tab w:val="left" w:pos="204"/>
              </w:tabs>
              <w:spacing w:after="0"/>
              <w:ind w:left="0" w:firstLine="0"/>
              <w:jc w:val="center"/>
              <w:rPr>
                <w:b/>
                <w:bCs/>
                <w:sz w:val="18"/>
                <w:szCs w:val="18"/>
                <w:lang w:val="kk-KZ"/>
              </w:rPr>
            </w:pPr>
            <w:r w:rsidRPr="00493FB1">
              <w:rPr>
                <w:b/>
                <w:bCs/>
                <w:sz w:val="18"/>
                <w:szCs w:val="18"/>
                <w:lang w:val="kk-KZ"/>
              </w:rPr>
              <w:t>САҚТАНДЫРУ ЖАҒДАЙЫНЫҢ ТУЫНДАУЫН ЖӘНЕ ЗИЯН МӨЛШЕРІН ДӘЛЕЛДЕЙТІН ҚҰЖАТТАРДЫҢ ТІЗІМІ</w:t>
            </w:r>
          </w:p>
          <w:p w14:paraId="0603618F" w14:textId="77777777" w:rsidR="001430BF" w:rsidRPr="00493FB1" w:rsidRDefault="001430BF" w:rsidP="00023BCE">
            <w:pPr>
              <w:numPr>
                <w:ilvl w:val="1"/>
                <w:numId w:val="31"/>
              </w:numPr>
              <w:tabs>
                <w:tab w:val="left" w:pos="398"/>
                <w:tab w:val="num" w:pos="2345"/>
              </w:tabs>
              <w:ind w:left="0" w:firstLine="3"/>
              <w:jc w:val="both"/>
              <w:rPr>
                <w:sz w:val="18"/>
                <w:szCs w:val="18"/>
                <w:lang w:val="kk-KZ"/>
              </w:rPr>
            </w:pPr>
            <w:r w:rsidRPr="00493FB1">
              <w:rPr>
                <w:rStyle w:val="s0"/>
                <w:color w:val="auto"/>
                <w:sz w:val="18"/>
                <w:szCs w:val="18"/>
                <w:lang w:val="kk-KZ"/>
              </w:rPr>
              <w:t>Сақтандыру төлемін жүзеге асырудың жалпы талаптары</w:t>
            </w:r>
          </w:p>
          <w:p w14:paraId="4AC25236" w14:textId="77777777" w:rsidR="001430BF" w:rsidRPr="00493FB1" w:rsidRDefault="001430BF" w:rsidP="00817E95">
            <w:pPr>
              <w:tabs>
                <w:tab w:val="num" w:pos="3"/>
                <w:tab w:val="left" w:pos="398"/>
              </w:tabs>
              <w:ind w:firstLine="3"/>
              <w:jc w:val="both"/>
              <w:rPr>
                <w:sz w:val="18"/>
                <w:szCs w:val="18"/>
                <w:lang w:val="kk-KZ"/>
              </w:rPr>
            </w:pPr>
            <w:r w:rsidRPr="00493FB1">
              <w:rPr>
                <w:rStyle w:val="s0"/>
                <w:color w:val="auto"/>
                <w:sz w:val="18"/>
                <w:szCs w:val="18"/>
                <w:lang w:val="kk-KZ"/>
              </w:rPr>
              <w:t>Сақтанушы немесе жәбірленуші (пайда алушы) сақтандыру төлемін жүзеге асыру үшін қажетті құжаттарды қоса тіркей отырып, сақтандырушыға сақтандыру төлемі туралы талапты жазбаша нысанда қояды.</w:t>
            </w:r>
          </w:p>
          <w:p w14:paraId="1BD8C25A" w14:textId="77777777" w:rsidR="00C35DAE" w:rsidRPr="00493FB1" w:rsidRDefault="00C35DAE" w:rsidP="00023BCE">
            <w:pPr>
              <w:numPr>
                <w:ilvl w:val="1"/>
                <w:numId w:val="31"/>
              </w:numPr>
              <w:tabs>
                <w:tab w:val="left" w:pos="398"/>
                <w:tab w:val="num" w:pos="2345"/>
              </w:tabs>
              <w:ind w:left="0" w:firstLine="3"/>
              <w:jc w:val="both"/>
              <w:rPr>
                <w:rStyle w:val="s0"/>
                <w:color w:val="auto"/>
                <w:sz w:val="18"/>
                <w:szCs w:val="18"/>
                <w:lang w:val="kk-KZ"/>
              </w:rPr>
            </w:pPr>
            <w:r w:rsidRPr="00493FB1">
              <w:rPr>
                <w:rStyle w:val="s0"/>
                <w:color w:val="auto"/>
                <w:sz w:val="18"/>
                <w:szCs w:val="18"/>
                <w:lang w:val="kk-KZ"/>
              </w:rPr>
              <w:t xml:space="preserve">Өтініш берушінің қалауы бойынша сақтандыру төлемі туралы талап сақтандыру төлемін жүзеге асыру үшін қажетті </w:t>
            </w:r>
            <w:r w:rsidR="00137C7A" w:rsidRPr="00493FB1">
              <w:rPr>
                <w:rStyle w:val="s0"/>
                <w:color w:val="auto"/>
                <w:sz w:val="18"/>
                <w:szCs w:val="18"/>
                <w:lang w:val="kk-KZ"/>
              </w:rPr>
              <w:t xml:space="preserve">құжаттарды қоса тіркеумен электронды нысанда, электрондық көшірмелер немесе электрондық  құжаттар түрінде жолдануы мүмкін. Бұл ретте электрондық нысандағы сақтандыру төлемі туралы талап өтініш берушіні сақтандырушының орналасқан жері бойынша құжаттардың түпнұсқаларын сақтандырушыға ұсынудан босатпайды. </w:t>
            </w:r>
          </w:p>
          <w:p w14:paraId="65A4BD47" w14:textId="77777777" w:rsidR="001430BF" w:rsidRPr="00493FB1" w:rsidRDefault="001430BF" w:rsidP="00023BCE">
            <w:pPr>
              <w:numPr>
                <w:ilvl w:val="1"/>
                <w:numId w:val="31"/>
              </w:numPr>
              <w:tabs>
                <w:tab w:val="left" w:pos="398"/>
                <w:tab w:val="num" w:pos="2345"/>
              </w:tabs>
              <w:ind w:left="0" w:firstLine="3"/>
              <w:jc w:val="both"/>
              <w:rPr>
                <w:rStyle w:val="s0"/>
                <w:color w:val="auto"/>
                <w:sz w:val="18"/>
                <w:szCs w:val="18"/>
                <w:lang w:val="kk-KZ"/>
              </w:rPr>
            </w:pPr>
            <w:r w:rsidRPr="00493FB1">
              <w:rPr>
                <w:rStyle w:val="s0"/>
                <w:color w:val="auto"/>
                <w:sz w:val="18"/>
                <w:szCs w:val="18"/>
                <w:lang w:val="kk-KZ"/>
              </w:rPr>
              <w:t>Сақтандыру төлемі туралы өтінішке мынадай құжаттар қоса тіркеледі:</w:t>
            </w:r>
          </w:p>
          <w:p w14:paraId="7BFE2AAD" w14:textId="77777777" w:rsidR="001430BF" w:rsidRPr="00493FB1" w:rsidRDefault="001430BF" w:rsidP="00023BCE">
            <w:pPr>
              <w:numPr>
                <w:ilvl w:val="0"/>
                <w:numId w:val="21"/>
              </w:numPr>
              <w:tabs>
                <w:tab w:val="left" w:pos="256"/>
              </w:tabs>
              <w:ind w:left="-27" w:firstLine="0"/>
              <w:jc w:val="both"/>
              <w:rPr>
                <w:rStyle w:val="s0"/>
                <w:color w:val="auto"/>
                <w:sz w:val="18"/>
                <w:szCs w:val="18"/>
                <w:lang w:val="kk-KZ"/>
              </w:rPr>
            </w:pPr>
            <w:r w:rsidRPr="00493FB1">
              <w:rPr>
                <w:rStyle w:val="s0"/>
                <w:color w:val="auto"/>
                <w:sz w:val="18"/>
                <w:szCs w:val="18"/>
                <w:lang w:val="kk-KZ"/>
              </w:rPr>
              <w:t>уәкілетті орган белгілеген тәртіппен құрылатын құзыретті комиссияның келтірілген зиянның себептері, ауқымы және қоршаған ортаның авариялық ластануына әкеп соққан сақтандыру жағдайының зардаптары туралы актісі;</w:t>
            </w:r>
          </w:p>
          <w:p w14:paraId="60B81F8A" w14:textId="77777777" w:rsidR="007C63A0" w:rsidRPr="00493FB1" w:rsidRDefault="007963F5" w:rsidP="00023BCE">
            <w:pPr>
              <w:numPr>
                <w:ilvl w:val="0"/>
                <w:numId w:val="21"/>
              </w:numPr>
              <w:tabs>
                <w:tab w:val="left" w:pos="256"/>
              </w:tabs>
              <w:ind w:left="-27" w:firstLine="0"/>
              <w:jc w:val="both"/>
              <w:rPr>
                <w:rStyle w:val="s0"/>
                <w:color w:val="auto"/>
                <w:sz w:val="18"/>
                <w:szCs w:val="18"/>
                <w:lang w:val="kk-KZ"/>
              </w:rPr>
            </w:pPr>
            <w:r w:rsidRPr="00493FB1">
              <w:rPr>
                <w:rStyle w:val="s0"/>
                <w:color w:val="auto"/>
                <w:sz w:val="18"/>
                <w:szCs w:val="18"/>
                <w:lang w:val="kk-KZ"/>
              </w:rPr>
              <w:t xml:space="preserve">денсаулық сақтау ұйымдарының жәбірленушінің уақытша еңбекке жарамсыздық мерзімі туралы анықтамасының немесе мамандандырылған мекемелердің </w:t>
            </w:r>
            <w:r w:rsidR="007C63A0" w:rsidRPr="00493FB1">
              <w:rPr>
                <w:rStyle w:val="s0"/>
                <w:color w:val="auto"/>
                <w:sz w:val="18"/>
                <w:szCs w:val="18"/>
                <w:lang w:val="kk-KZ"/>
              </w:rPr>
              <w:t xml:space="preserve">жәбірленушінің мүгедектігін белгілеу туралы анықтамасының көшірмесі – ол анықталған жағдайда; </w:t>
            </w:r>
          </w:p>
          <w:p w14:paraId="129ED22B" w14:textId="77777777" w:rsidR="007C63A0" w:rsidRPr="00493FB1" w:rsidRDefault="007C63A0" w:rsidP="00023BCE">
            <w:pPr>
              <w:numPr>
                <w:ilvl w:val="0"/>
                <w:numId w:val="21"/>
              </w:numPr>
              <w:tabs>
                <w:tab w:val="left" w:pos="256"/>
              </w:tabs>
              <w:ind w:left="-27" w:firstLine="0"/>
              <w:jc w:val="both"/>
              <w:rPr>
                <w:rStyle w:val="s0"/>
                <w:color w:val="auto"/>
                <w:sz w:val="18"/>
                <w:szCs w:val="18"/>
                <w:lang w:val="kk-KZ"/>
              </w:rPr>
            </w:pPr>
            <w:r w:rsidRPr="00493FB1">
              <w:rPr>
                <w:rStyle w:val="s0"/>
                <w:color w:val="auto"/>
                <w:sz w:val="18"/>
                <w:szCs w:val="18"/>
                <w:lang w:val="kk-KZ"/>
              </w:rPr>
              <w:t>жәбірленушінің қайтыс болу туралы куәліктің нотариалды куәландырылған көш</w:t>
            </w:r>
            <w:r w:rsidR="002573EC" w:rsidRPr="00493FB1">
              <w:rPr>
                <w:rStyle w:val="s0"/>
                <w:color w:val="auto"/>
                <w:sz w:val="18"/>
                <w:szCs w:val="18"/>
                <w:lang w:val="kk-KZ"/>
              </w:rPr>
              <w:t>ір</w:t>
            </w:r>
            <w:r w:rsidRPr="00493FB1">
              <w:rPr>
                <w:rStyle w:val="s0"/>
                <w:color w:val="auto"/>
                <w:sz w:val="18"/>
                <w:szCs w:val="18"/>
                <w:lang w:val="kk-KZ"/>
              </w:rPr>
              <w:t xml:space="preserve">месі және пайда алушының шығынның өтелуіне құқығын растайтын құжат (көшірмесі) – жәбірленуші қайтыс болған жағдайда; </w:t>
            </w:r>
          </w:p>
          <w:p w14:paraId="71F177B6" w14:textId="77777777" w:rsidR="001430BF" w:rsidRPr="00493FB1" w:rsidRDefault="004162BD" w:rsidP="00023BCE">
            <w:pPr>
              <w:numPr>
                <w:ilvl w:val="0"/>
                <w:numId w:val="21"/>
              </w:numPr>
              <w:tabs>
                <w:tab w:val="left" w:pos="256"/>
              </w:tabs>
              <w:ind w:left="-27" w:firstLine="0"/>
              <w:jc w:val="both"/>
              <w:rPr>
                <w:rStyle w:val="s0"/>
                <w:color w:val="auto"/>
                <w:sz w:val="18"/>
                <w:szCs w:val="18"/>
                <w:lang w:val="kk-KZ"/>
              </w:rPr>
            </w:pPr>
            <w:r w:rsidRPr="00493FB1">
              <w:rPr>
                <w:rStyle w:val="s0"/>
                <w:color w:val="auto"/>
                <w:sz w:val="18"/>
                <w:szCs w:val="18"/>
                <w:lang w:val="kk-KZ"/>
              </w:rPr>
              <w:t xml:space="preserve">сақтандыру жағдайы орны алған кезде шығынның алдын алу </w:t>
            </w:r>
            <w:r w:rsidRPr="00493FB1">
              <w:rPr>
                <w:rStyle w:val="s0"/>
                <w:color w:val="auto"/>
                <w:sz w:val="18"/>
                <w:szCs w:val="18"/>
                <w:lang w:val="kk-KZ"/>
              </w:rPr>
              <w:lastRenderedPageBreak/>
              <w:t xml:space="preserve">немесе азайту мақсатында сақтанушының шеккен </w:t>
            </w:r>
            <w:r w:rsidR="001430BF" w:rsidRPr="00493FB1">
              <w:rPr>
                <w:rStyle w:val="s0"/>
                <w:color w:val="auto"/>
                <w:sz w:val="18"/>
                <w:szCs w:val="18"/>
                <w:lang w:val="kk-KZ"/>
              </w:rPr>
              <w:t>шығыстарын растайтын құжаттар - олар болған кезде;</w:t>
            </w:r>
          </w:p>
          <w:p w14:paraId="578A74E1" w14:textId="77777777" w:rsidR="001430BF" w:rsidRPr="00493FB1" w:rsidRDefault="001430BF" w:rsidP="00023BCE">
            <w:pPr>
              <w:numPr>
                <w:ilvl w:val="0"/>
                <w:numId w:val="21"/>
              </w:numPr>
              <w:tabs>
                <w:tab w:val="left" w:pos="256"/>
              </w:tabs>
              <w:ind w:left="-27" w:firstLine="0"/>
              <w:jc w:val="both"/>
              <w:rPr>
                <w:rStyle w:val="s0"/>
                <w:color w:val="auto"/>
                <w:sz w:val="18"/>
                <w:szCs w:val="18"/>
                <w:lang w:val="kk-KZ"/>
              </w:rPr>
            </w:pPr>
            <w:r w:rsidRPr="00493FB1">
              <w:rPr>
                <w:rStyle w:val="s0"/>
                <w:color w:val="auto"/>
                <w:sz w:val="18"/>
                <w:szCs w:val="18"/>
                <w:lang w:val="kk-KZ"/>
              </w:rPr>
              <w:t xml:space="preserve">жекелеген жағдайларда - өтелуге жататын зиянның мөлшерін көрсете отырып, сақтанушыны сақтандыру жағдайының басталуына </w:t>
            </w:r>
            <w:r w:rsidR="004162BD" w:rsidRPr="00493FB1">
              <w:rPr>
                <w:rStyle w:val="s0"/>
                <w:color w:val="auto"/>
                <w:sz w:val="18"/>
                <w:szCs w:val="18"/>
                <w:lang w:val="kk-KZ"/>
              </w:rPr>
              <w:t xml:space="preserve">және үшінші тұлғаларға келтірілген шығынға </w:t>
            </w:r>
            <w:r w:rsidRPr="00493FB1">
              <w:rPr>
                <w:rStyle w:val="s0"/>
                <w:color w:val="auto"/>
                <w:sz w:val="18"/>
                <w:szCs w:val="18"/>
                <w:lang w:val="kk-KZ"/>
              </w:rPr>
              <w:t>жауапты деп таныған сот шешімі.</w:t>
            </w:r>
          </w:p>
          <w:p w14:paraId="75B2CE00" w14:textId="77777777" w:rsidR="001430BF" w:rsidRPr="00493FB1" w:rsidRDefault="001430BF" w:rsidP="00023BCE">
            <w:pPr>
              <w:numPr>
                <w:ilvl w:val="1"/>
                <w:numId w:val="31"/>
              </w:numPr>
              <w:tabs>
                <w:tab w:val="left" w:pos="398"/>
                <w:tab w:val="num" w:pos="2345"/>
              </w:tabs>
              <w:ind w:left="-27" w:firstLine="30"/>
              <w:jc w:val="both"/>
              <w:rPr>
                <w:rStyle w:val="s0"/>
                <w:color w:val="auto"/>
                <w:sz w:val="18"/>
                <w:szCs w:val="18"/>
                <w:lang w:val="kk-KZ"/>
              </w:rPr>
            </w:pPr>
            <w:r w:rsidRPr="00493FB1">
              <w:rPr>
                <w:rStyle w:val="s0"/>
                <w:color w:val="auto"/>
                <w:sz w:val="18"/>
                <w:szCs w:val="18"/>
                <w:lang w:val="kk-KZ"/>
              </w:rPr>
              <w:t>Құжаттарды қабылдаған сақтандырушы, өтініш берушіге берілген құжаттардың</w:t>
            </w:r>
            <w:r w:rsidR="00111C1C" w:rsidRPr="00493FB1">
              <w:rPr>
                <w:rStyle w:val="s0"/>
                <w:color w:val="auto"/>
                <w:sz w:val="18"/>
                <w:szCs w:val="18"/>
                <w:lang w:val="kk-KZ"/>
              </w:rPr>
              <w:t xml:space="preserve"> толық</w:t>
            </w:r>
            <w:r w:rsidRPr="00493FB1">
              <w:rPr>
                <w:rStyle w:val="s0"/>
                <w:color w:val="auto"/>
                <w:sz w:val="18"/>
                <w:szCs w:val="18"/>
                <w:lang w:val="kk-KZ"/>
              </w:rPr>
              <w:t xml:space="preserve"> тізбесін және </w:t>
            </w:r>
            <w:r w:rsidR="00111C1C" w:rsidRPr="00493FB1">
              <w:rPr>
                <w:rStyle w:val="s0"/>
                <w:color w:val="auto"/>
                <w:sz w:val="18"/>
                <w:szCs w:val="18"/>
                <w:lang w:val="kk-KZ"/>
              </w:rPr>
              <w:t xml:space="preserve">олардың </w:t>
            </w:r>
            <w:r w:rsidRPr="00493FB1">
              <w:rPr>
                <w:rStyle w:val="s0"/>
                <w:color w:val="auto"/>
                <w:sz w:val="18"/>
                <w:szCs w:val="18"/>
                <w:lang w:val="kk-KZ"/>
              </w:rPr>
              <w:t>қабылданған күнін көрсете отырып анықтама бер</w:t>
            </w:r>
            <w:r w:rsidR="00111C1C" w:rsidRPr="00493FB1">
              <w:rPr>
                <w:rStyle w:val="s0"/>
                <w:color w:val="auto"/>
                <w:sz w:val="18"/>
                <w:szCs w:val="18"/>
                <w:lang w:val="kk-KZ"/>
              </w:rPr>
              <w:t xml:space="preserve">уге міндетті. </w:t>
            </w:r>
          </w:p>
          <w:p w14:paraId="6795D646" w14:textId="77777777" w:rsidR="00111C1C" w:rsidRPr="00493FB1" w:rsidRDefault="00111C1C" w:rsidP="00023BCE">
            <w:pPr>
              <w:numPr>
                <w:ilvl w:val="1"/>
                <w:numId w:val="31"/>
              </w:numPr>
              <w:tabs>
                <w:tab w:val="left" w:pos="398"/>
                <w:tab w:val="num" w:pos="2345"/>
              </w:tabs>
              <w:ind w:left="-27" w:firstLine="30"/>
              <w:jc w:val="both"/>
              <w:rPr>
                <w:rStyle w:val="s0"/>
                <w:color w:val="auto"/>
                <w:sz w:val="18"/>
                <w:szCs w:val="18"/>
                <w:lang w:val="kk-KZ"/>
              </w:rPr>
            </w:pPr>
            <w:r w:rsidRPr="00493FB1">
              <w:rPr>
                <w:rStyle w:val="s0"/>
                <w:color w:val="auto"/>
                <w:sz w:val="18"/>
                <w:szCs w:val="18"/>
                <w:lang w:val="kk-KZ"/>
              </w:rPr>
              <w:t xml:space="preserve">Сақтанушы (сақтандырылған адам, пайда алушы) электронды әдіспен сақтандыру төлемі туралы өтінішті жолдаған жағдайда Сақтандырушы оған бұл анықтаманы электрондық нысанда береді. </w:t>
            </w:r>
          </w:p>
          <w:p w14:paraId="7A4A3A6E" w14:textId="77777777" w:rsidR="001430BF" w:rsidRPr="00493FB1" w:rsidRDefault="001430BF" w:rsidP="001430BF">
            <w:pPr>
              <w:pStyle w:val="a4"/>
              <w:tabs>
                <w:tab w:val="left" w:pos="-142"/>
                <w:tab w:val="left" w:pos="0"/>
                <w:tab w:val="left" w:pos="277"/>
              </w:tabs>
              <w:spacing w:after="0"/>
              <w:rPr>
                <w:b/>
                <w:bCs/>
                <w:sz w:val="18"/>
                <w:szCs w:val="18"/>
                <w:lang w:val="kk-KZ"/>
              </w:rPr>
            </w:pPr>
          </w:p>
        </w:tc>
        <w:tc>
          <w:tcPr>
            <w:tcW w:w="4961" w:type="dxa"/>
          </w:tcPr>
          <w:p w14:paraId="0CB08999" w14:textId="77777777" w:rsidR="001430BF" w:rsidRPr="00493FB1" w:rsidRDefault="001430BF" w:rsidP="00023BCE">
            <w:pPr>
              <w:pStyle w:val="a4"/>
              <w:numPr>
                <w:ilvl w:val="0"/>
                <w:numId w:val="19"/>
              </w:numPr>
              <w:tabs>
                <w:tab w:val="left" w:pos="-142"/>
                <w:tab w:val="left" w:pos="0"/>
                <w:tab w:val="left" w:pos="277"/>
              </w:tabs>
              <w:spacing w:after="0"/>
              <w:ind w:left="-7" w:firstLine="7"/>
              <w:jc w:val="center"/>
              <w:rPr>
                <w:b/>
                <w:bCs/>
                <w:sz w:val="18"/>
                <w:szCs w:val="18"/>
              </w:rPr>
            </w:pPr>
            <w:r w:rsidRPr="00493FB1">
              <w:rPr>
                <w:b/>
                <w:bCs/>
                <w:sz w:val="18"/>
                <w:szCs w:val="18"/>
                <w:lang w:val="kk-KZ"/>
              </w:rPr>
              <w:lastRenderedPageBreak/>
              <w:t xml:space="preserve">ПЕРЕЧЕНЬ ДОКУМЕНТОВ, ПОДТВЕРЖДАЮЩИХ НАСТУПЛЕНИЕ    СТРАХОВОГО СЛУЧАЯ </w:t>
            </w:r>
            <w:r w:rsidRPr="00493FB1">
              <w:rPr>
                <w:b/>
                <w:bCs/>
                <w:sz w:val="18"/>
                <w:szCs w:val="18"/>
              </w:rPr>
              <w:t>И РАЗМЕР УБЫТКОВ</w:t>
            </w:r>
          </w:p>
          <w:p w14:paraId="6B9B5AF7" w14:textId="77777777" w:rsidR="001430BF" w:rsidRPr="00493FB1" w:rsidRDefault="001430BF" w:rsidP="00023BCE">
            <w:pPr>
              <w:pStyle w:val="a4"/>
              <w:numPr>
                <w:ilvl w:val="1"/>
                <w:numId w:val="19"/>
              </w:numPr>
              <w:tabs>
                <w:tab w:val="left" w:pos="-142"/>
                <w:tab w:val="left" w:pos="0"/>
                <w:tab w:val="left" w:pos="419"/>
              </w:tabs>
              <w:spacing w:after="0"/>
              <w:ind w:left="0" w:firstLine="3"/>
              <w:jc w:val="both"/>
              <w:rPr>
                <w:b/>
                <w:bCs/>
                <w:sz w:val="18"/>
                <w:szCs w:val="18"/>
              </w:rPr>
            </w:pPr>
            <w:r w:rsidRPr="00493FB1">
              <w:rPr>
                <w:sz w:val="18"/>
                <w:szCs w:val="18"/>
              </w:rPr>
              <w:t>Требование о страховой выплате к Страховщику предъявляется Страхователем или Потерпевшим (Выгодоприобретателем) в письменной форме с приложением документов, необходимых для осуществления страховой выплаты.</w:t>
            </w:r>
            <w:bookmarkStart w:id="60" w:name="SUB190200"/>
            <w:bookmarkEnd w:id="60"/>
          </w:p>
          <w:p w14:paraId="41FDB243" w14:textId="77777777" w:rsidR="005634AD" w:rsidRPr="00493FB1" w:rsidRDefault="005634AD" w:rsidP="00023BCE">
            <w:pPr>
              <w:pStyle w:val="a4"/>
              <w:numPr>
                <w:ilvl w:val="1"/>
                <w:numId w:val="19"/>
              </w:numPr>
              <w:tabs>
                <w:tab w:val="left" w:pos="-142"/>
                <w:tab w:val="left" w:pos="0"/>
                <w:tab w:val="left" w:pos="419"/>
              </w:tabs>
              <w:spacing w:after="0"/>
              <w:ind w:left="0" w:firstLine="3"/>
              <w:jc w:val="both"/>
              <w:rPr>
                <w:b/>
                <w:bCs/>
                <w:sz w:val="18"/>
                <w:szCs w:val="18"/>
              </w:rPr>
            </w:pPr>
            <w:r w:rsidRPr="00493FB1">
              <w:rPr>
                <w:sz w:val="18"/>
                <w:szCs w:val="18"/>
              </w:rPr>
              <w:t>По желанию заявителя требование о страховой выплате может быть направлено в электронной форме с приложением документов, необходимых для осуществления страховой выплаты, в виде электронных копий или электронных документов. При этом требование о страховой выплате в электронной форме не освобождает заявителя от представления страховщику оригиналов документов по месту нахождения страховщика.</w:t>
            </w:r>
          </w:p>
          <w:p w14:paraId="3CAC89FC" w14:textId="77777777" w:rsidR="001430BF" w:rsidRPr="00493FB1" w:rsidRDefault="001430BF" w:rsidP="00023BCE">
            <w:pPr>
              <w:pStyle w:val="a4"/>
              <w:numPr>
                <w:ilvl w:val="1"/>
                <w:numId w:val="19"/>
              </w:numPr>
              <w:tabs>
                <w:tab w:val="left" w:pos="-142"/>
                <w:tab w:val="left" w:pos="0"/>
                <w:tab w:val="left" w:pos="540"/>
              </w:tabs>
              <w:spacing w:after="0"/>
              <w:ind w:left="0" w:firstLine="3"/>
              <w:jc w:val="both"/>
              <w:rPr>
                <w:sz w:val="18"/>
                <w:szCs w:val="18"/>
              </w:rPr>
            </w:pPr>
            <w:r w:rsidRPr="00493FB1">
              <w:rPr>
                <w:sz w:val="18"/>
                <w:szCs w:val="18"/>
              </w:rPr>
              <w:t>К заявлению о страховой выплате прилагаются следующие документы:</w:t>
            </w:r>
            <w:bookmarkStart w:id="61" w:name="SUB190201"/>
            <w:bookmarkEnd w:id="61"/>
          </w:p>
          <w:p w14:paraId="423653A0" w14:textId="77777777" w:rsidR="005634AD" w:rsidRPr="00493FB1" w:rsidRDefault="005634AD" w:rsidP="00D9754C">
            <w:pPr>
              <w:pStyle w:val="a9"/>
              <w:numPr>
                <w:ilvl w:val="0"/>
                <w:numId w:val="49"/>
              </w:numPr>
              <w:tabs>
                <w:tab w:val="left" w:pos="284"/>
                <w:tab w:val="left" w:pos="317"/>
                <w:tab w:val="left" w:pos="851"/>
              </w:tabs>
              <w:ind w:left="0" w:firstLine="0"/>
              <w:contextualSpacing/>
              <w:jc w:val="both"/>
              <w:rPr>
                <w:rFonts w:eastAsia="Calibri"/>
                <w:sz w:val="18"/>
                <w:szCs w:val="18"/>
              </w:rPr>
            </w:pPr>
            <w:r w:rsidRPr="00493FB1">
              <w:rPr>
                <w:rFonts w:eastAsia="Calibri"/>
                <w:sz w:val="18"/>
                <w:szCs w:val="18"/>
              </w:rPr>
              <w:t>акт компетентной комиссии, образуемой в порядке, установленном уполномоченным органом, о причинах, масштабах причиненного вреда и последствиях страхового случая, повлекшего аварийное загрязнение окружающей среды;</w:t>
            </w:r>
          </w:p>
          <w:p w14:paraId="3932FB1D" w14:textId="77777777" w:rsidR="005634AD" w:rsidRPr="00493FB1" w:rsidRDefault="005634AD" w:rsidP="00D9754C">
            <w:pPr>
              <w:pStyle w:val="a9"/>
              <w:numPr>
                <w:ilvl w:val="0"/>
                <w:numId w:val="49"/>
              </w:numPr>
              <w:tabs>
                <w:tab w:val="left" w:pos="284"/>
                <w:tab w:val="left" w:pos="317"/>
                <w:tab w:val="left" w:pos="851"/>
              </w:tabs>
              <w:ind w:left="0" w:firstLine="0"/>
              <w:contextualSpacing/>
              <w:jc w:val="both"/>
              <w:rPr>
                <w:rFonts w:eastAsia="Calibri"/>
                <w:sz w:val="18"/>
                <w:szCs w:val="18"/>
              </w:rPr>
            </w:pPr>
            <w:r w:rsidRPr="00493FB1">
              <w:rPr>
                <w:rFonts w:eastAsia="Calibri"/>
                <w:sz w:val="18"/>
                <w:szCs w:val="18"/>
              </w:rPr>
              <w:t>копия справки организаций здравоохранения о сроке временной нетрудоспособности или справки специализированных учреждений об установлении инвалидности потерпевшему - в случае ее установления;</w:t>
            </w:r>
          </w:p>
          <w:p w14:paraId="73D86724" w14:textId="77777777" w:rsidR="005634AD" w:rsidRPr="00493FB1" w:rsidRDefault="005634AD" w:rsidP="00D9754C">
            <w:pPr>
              <w:pStyle w:val="a9"/>
              <w:numPr>
                <w:ilvl w:val="0"/>
                <w:numId w:val="49"/>
              </w:numPr>
              <w:tabs>
                <w:tab w:val="left" w:pos="284"/>
                <w:tab w:val="left" w:pos="317"/>
                <w:tab w:val="left" w:pos="851"/>
              </w:tabs>
              <w:ind w:left="0" w:firstLine="0"/>
              <w:contextualSpacing/>
              <w:jc w:val="both"/>
              <w:rPr>
                <w:rFonts w:eastAsia="Calibri"/>
                <w:sz w:val="18"/>
                <w:szCs w:val="18"/>
              </w:rPr>
            </w:pPr>
            <w:r w:rsidRPr="00493FB1">
              <w:rPr>
                <w:rFonts w:eastAsia="Calibri"/>
                <w:sz w:val="18"/>
                <w:szCs w:val="18"/>
              </w:rPr>
              <w:t>нотариально засвидетельствованная копия свидетельства о смерти потерпевшего и документ, подтверждающий право выгодоприобретателя на возмещение вреда (копия), - в случае смерти потерпевшего;</w:t>
            </w:r>
          </w:p>
          <w:p w14:paraId="4FF9C797" w14:textId="77777777" w:rsidR="005634AD" w:rsidRPr="00493FB1" w:rsidRDefault="005634AD" w:rsidP="00D9754C">
            <w:pPr>
              <w:pStyle w:val="a9"/>
              <w:numPr>
                <w:ilvl w:val="0"/>
                <w:numId w:val="49"/>
              </w:numPr>
              <w:tabs>
                <w:tab w:val="left" w:pos="284"/>
                <w:tab w:val="left" w:pos="317"/>
                <w:tab w:val="left" w:pos="851"/>
              </w:tabs>
              <w:ind w:left="0" w:firstLine="0"/>
              <w:contextualSpacing/>
              <w:jc w:val="both"/>
              <w:rPr>
                <w:rFonts w:eastAsia="Calibri"/>
                <w:sz w:val="18"/>
                <w:szCs w:val="18"/>
              </w:rPr>
            </w:pPr>
            <w:r w:rsidRPr="00493FB1">
              <w:rPr>
                <w:rFonts w:eastAsia="Calibri"/>
                <w:sz w:val="18"/>
                <w:szCs w:val="18"/>
              </w:rPr>
              <w:t xml:space="preserve">документы, подтверждающие расходы, понесенные </w:t>
            </w:r>
            <w:r w:rsidRPr="00493FB1">
              <w:rPr>
                <w:rFonts w:eastAsia="Calibri"/>
                <w:sz w:val="18"/>
                <w:szCs w:val="18"/>
              </w:rPr>
              <w:lastRenderedPageBreak/>
              <w:t>страхователем в целях предотвращения или уменьшения вреда при наступлении страхового случая, - при их наличии;</w:t>
            </w:r>
          </w:p>
          <w:p w14:paraId="3C6ABAE8" w14:textId="77777777" w:rsidR="005634AD" w:rsidRPr="00493FB1" w:rsidRDefault="005634AD" w:rsidP="00D9754C">
            <w:pPr>
              <w:pStyle w:val="a9"/>
              <w:numPr>
                <w:ilvl w:val="0"/>
                <w:numId w:val="49"/>
              </w:numPr>
              <w:tabs>
                <w:tab w:val="left" w:pos="284"/>
                <w:tab w:val="left" w:pos="317"/>
                <w:tab w:val="left" w:pos="851"/>
              </w:tabs>
              <w:ind w:left="0" w:firstLine="0"/>
              <w:contextualSpacing/>
              <w:jc w:val="both"/>
              <w:rPr>
                <w:rFonts w:eastAsia="Calibri"/>
                <w:sz w:val="18"/>
                <w:szCs w:val="18"/>
              </w:rPr>
            </w:pPr>
            <w:r w:rsidRPr="00493FB1">
              <w:rPr>
                <w:rFonts w:eastAsia="Calibri"/>
                <w:sz w:val="18"/>
                <w:szCs w:val="18"/>
              </w:rPr>
              <w:t>в отдельных случаях - решение суда, признавшего страхователя ответственным в наступлении страхового случая и причинении вреда третьим лицам, с указанием размера вреда, подлежащего возмещению.</w:t>
            </w:r>
          </w:p>
          <w:p w14:paraId="659121F5" w14:textId="77777777" w:rsidR="005634AD" w:rsidRPr="00493FB1" w:rsidRDefault="005634AD" w:rsidP="00260610">
            <w:pPr>
              <w:pStyle w:val="a9"/>
              <w:numPr>
                <w:ilvl w:val="1"/>
                <w:numId w:val="19"/>
              </w:numPr>
              <w:tabs>
                <w:tab w:val="left" w:pos="317"/>
              </w:tabs>
              <w:autoSpaceDE w:val="0"/>
              <w:autoSpaceDN w:val="0"/>
              <w:adjustRightInd w:val="0"/>
              <w:ind w:left="0" w:firstLine="0"/>
              <w:jc w:val="both"/>
              <w:rPr>
                <w:rFonts w:eastAsia="Calibri"/>
                <w:sz w:val="18"/>
                <w:szCs w:val="18"/>
              </w:rPr>
            </w:pPr>
            <w:r w:rsidRPr="00493FB1">
              <w:rPr>
                <w:rFonts w:eastAsia="Calibri"/>
                <w:sz w:val="18"/>
                <w:szCs w:val="18"/>
              </w:rPr>
              <w:t>Страховщик, принявший документы, обязан выдать заявителю справку с указанием полного перечня представленных документов и даты их принятия.</w:t>
            </w:r>
          </w:p>
          <w:p w14:paraId="0BD09F61" w14:textId="77777777" w:rsidR="005634AD" w:rsidRPr="00493FB1" w:rsidRDefault="00D9754C" w:rsidP="00260610">
            <w:pPr>
              <w:pStyle w:val="a4"/>
              <w:tabs>
                <w:tab w:val="left" w:pos="-142"/>
                <w:tab w:val="left" w:pos="0"/>
                <w:tab w:val="left" w:pos="540"/>
              </w:tabs>
              <w:spacing w:after="0"/>
              <w:ind w:left="3"/>
              <w:jc w:val="both"/>
              <w:rPr>
                <w:b/>
                <w:bCs/>
                <w:sz w:val="18"/>
                <w:szCs w:val="18"/>
              </w:rPr>
            </w:pPr>
            <w:r w:rsidRPr="00493FB1">
              <w:rPr>
                <w:sz w:val="18"/>
                <w:szCs w:val="18"/>
              </w:rPr>
              <w:t>6.5.</w:t>
            </w:r>
            <w:r w:rsidR="005634AD" w:rsidRPr="00493FB1">
              <w:rPr>
                <w:sz w:val="18"/>
                <w:szCs w:val="18"/>
              </w:rPr>
              <w:t xml:space="preserve">В случае отправки страхователем (застрахованным, выгодоприобретателем) заявления о страховой выплате электронным способом </w:t>
            </w:r>
            <w:r w:rsidRPr="00493FB1">
              <w:rPr>
                <w:sz w:val="18"/>
                <w:szCs w:val="18"/>
              </w:rPr>
              <w:t>С</w:t>
            </w:r>
            <w:r w:rsidR="005634AD" w:rsidRPr="00493FB1">
              <w:rPr>
                <w:sz w:val="18"/>
                <w:szCs w:val="18"/>
              </w:rPr>
              <w:t>траховщик может представить ему данную справку в электронной форме.</w:t>
            </w:r>
            <w:bookmarkStart w:id="62" w:name="SUB190202"/>
            <w:bookmarkStart w:id="63" w:name="SUB190203"/>
            <w:bookmarkStart w:id="64" w:name="SUB190204"/>
            <w:bookmarkStart w:id="65" w:name="SUB190205"/>
            <w:bookmarkStart w:id="66" w:name="SUB190206"/>
            <w:bookmarkEnd w:id="62"/>
            <w:bookmarkEnd w:id="63"/>
            <w:bookmarkEnd w:id="64"/>
            <w:bookmarkEnd w:id="65"/>
            <w:bookmarkEnd w:id="66"/>
          </w:p>
        </w:tc>
      </w:tr>
      <w:tr w:rsidR="001430BF" w:rsidRPr="00493FB1" w14:paraId="51994DD1" w14:textId="77777777" w:rsidTr="001430BF">
        <w:tc>
          <w:tcPr>
            <w:tcW w:w="5346" w:type="dxa"/>
          </w:tcPr>
          <w:p w14:paraId="6DD12DE1" w14:textId="77777777" w:rsidR="001430BF" w:rsidRPr="00493FB1" w:rsidRDefault="001430BF" w:rsidP="00023BCE">
            <w:pPr>
              <w:numPr>
                <w:ilvl w:val="0"/>
                <w:numId w:val="19"/>
              </w:numPr>
              <w:tabs>
                <w:tab w:val="left" w:pos="0"/>
                <w:tab w:val="left" w:pos="277"/>
              </w:tabs>
              <w:ind w:left="-7" w:firstLine="7"/>
              <w:jc w:val="center"/>
              <w:rPr>
                <w:b/>
                <w:bCs/>
                <w:sz w:val="18"/>
                <w:szCs w:val="18"/>
                <w:lang w:val="kk-KZ"/>
              </w:rPr>
            </w:pPr>
            <w:r w:rsidRPr="00493FB1">
              <w:rPr>
                <w:b/>
                <w:bCs/>
                <w:sz w:val="18"/>
                <w:szCs w:val="18"/>
                <w:lang w:val="kk-KZ"/>
              </w:rPr>
              <w:lastRenderedPageBreak/>
              <w:t>САҚТАНДЫРУ ТӨЛЕМАҚЫСЫНН ТӨЛЕУДІҢ ТАЛАПТАРЫ МЕН ТӘРТІБІ</w:t>
            </w:r>
          </w:p>
          <w:p w14:paraId="0CDA1045" w14:textId="77777777" w:rsidR="001430BF" w:rsidRPr="00493FB1" w:rsidRDefault="001430BF" w:rsidP="00023BCE">
            <w:pPr>
              <w:numPr>
                <w:ilvl w:val="1"/>
                <w:numId w:val="19"/>
              </w:numPr>
              <w:tabs>
                <w:tab w:val="left" w:pos="398"/>
              </w:tabs>
              <w:ind w:left="0" w:firstLine="3"/>
              <w:jc w:val="both"/>
              <w:rPr>
                <w:sz w:val="18"/>
                <w:szCs w:val="18"/>
                <w:lang w:val="kk-KZ"/>
              </w:rPr>
            </w:pPr>
            <w:r w:rsidRPr="00493FB1">
              <w:rPr>
                <w:rStyle w:val="s0"/>
                <w:color w:val="auto"/>
                <w:sz w:val="18"/>
                <w:szCs w:val="18"/>
                <w:lang w:val="kk-KZ"/>
              </w:rPr>
              <w:t>Сақтандырушы сақтандыру төлемақысын төлеу кезінде Сақтанушыдан (Сақтандырылған тұлғадан) оның сақтандырушыға талап қою құқығын шектейтін шарттар қабылдауын талап етуге құқылы емес.</w:t>
            </w:r>
          </w:p>
          <w:p w14:paraId="24AEE08A" w14:textId="77777777" w:rsidR="001430BF" w:rsidRPr="00493FB1" w:rsidRDefault="001430BF" w:rsidP="00023BCE">
            <w:pPr>
              <w:numPr>
                <w:ilvl w:val="1"/>
                <w:numId w:val="19"/>
              </w:numPr>
              <w:tabs>
                <w:tab w:val="left" w:pos="398"/>
              </w:tabs>
              <w:ind w:left="0" w:firstLine="3"/>
              <w:jc w:val="both"/>
              <w:rPr>
                <w:rStyle w:val="s0"/>
                <w:color w:val="auto"/>
                <w:sz w:val="18"/>
                <w:szCs w:val="18"/>
                <w:lang w:val="kk-KZ"/>
              </w:rPr>
            </w:pPr>
            <w:r w:rsidRPr="00493FB1">
              <w:rPr>
                <w:rStyle w:val="s0"/>
                <w:color w:val="auto"/>
                <w:sz w:val="18"/>
                <w:szCs w:val="18"/>
                <w:lang w:val="kk-KZ"/>
              </w:rPr>
              <w:t>Жәбірленуші, сондай-ақ келтірілген зиянды сақтандырушының жауапкершілігі көлемінің шегінде жәбірленушіге (залалды өтеткізуге құқығы бар тұлғаға) өтеген және сақтандыру төлемақысын алуға құқық алған сақтанушы немесе өзге тұлға Пайда алушы болып табылады.</w:t>
            </w:r>
          </w:p>
          <w:p w14:paraId="63E8CDD2" w14:textId="77777777" w:rsidR="001430BF" w:rsidRPr="00493FB1" w:rsidRDefault="001430BF" w:rsidP="00023BCE">
            <w:pPr>
              <w:numPr>
                <w:ilvl w:val="1"/>
                <w:numId w:val="19"/>
              </w:numPr>
              <w:tabs>
                <w:tab w:val="left" w:pos="398"/>
              </w:tabs>
              <w:ind w:left="0" w:firstLine="3"/>
              <w:jc w:val="both"/>
              <w:rPr>
                <w:rStyle w:val="s0"/>
                <w:color w:val="auto"/>
                <w:sz w:val="18"/>
                <w:szCs w:val="18"/>
                <w:lang w:val="kk-KZ"/>
              </w:rPr>
            </w:pPr>
            <w:r w:rsidRPr="00493FB1">
              <w:rPr>
                <w:rStyle w:val="s0"/>
                <w:color w:val="auto"/>
                <w:sz w:val="18"/>
                <w:szCs w:val="18"/>
                <w:lang w:val="kk-KZ"/>
              </w:rPr>
              <w:t xml:space="preserve">Жәбірленушінің жазбаша өтініші немесе нотариуспен куәландырылған сенімхат негізінде сақтандыру төлемақысы қоршаған ортаның апаттық ластануы нәтижесінде келтірілген зиянды өтеп берген (өтеп беріп жүрген) тұлғаға да төлене алады. </w:t>
            </w:r>
          </w:p>
          <w:p w14:paraId="752CDA43" w14:textId="77777777" w:rsidR="001430BF" w:rsidRPr="00493FB1" w:rsidRDefault="001430BF" w:rsidP="00023BCE">
            <w:pPr>
              <w:numPr>
                <w:ilvl w:val="1"/>
                <w:numId w:val="19"/>
              </w:numPr>
              <w:tabs>
                <w:tab w:val="left" w:pos="398"/>
              </w:tabs>
              <w:ind w:left="0" w:firstLine="3"/>
              <w:jc w:val="both"/>
              <w:rPr>
                <w:rStyle w:val="s0"/>
                <w:color w:val="auto"/>
                <w:sz w:val="18"/>
                <w:szCs w:val="18"/>
                <w:lang w:val="kk-KZ"/>
              </w:rPr>
            </w:pPr>
            <w:r w:rsidRPr="00493FB1">
              <w:rPr>
                <w:rStyle w:val="s0"/>
                <w:color w:val="auto"/>
                <w:sz w:val="18"/>
                <w:szCs w:val="18"/>
                <w:lang w:val="kk-KZ"/>
              </w:rPr>
              <w:t xml:space="preserve">Сақтандырушы сақтандыру төлемақысын осы Шарттың </w:t>
            </w:r>
            <w:r w:rsidR="006061CC" w:rsidRPr="00493FB1">
              <w:rPr>
                <w:rStyle w:val="s0"/>
                <w:color w:val="auto"/>
                <w:sz w:val="18"/>
                <w:szCs w:val="18"/>
                <w:lang w:val="kk-KZ"/>
              </w:rPr>
              <w:t>6</w:t>
            </w:r>
            <w:r w:rsidRPr="00493FB1">
              <w:rPr>
                <w:rStyle w:val="s0"/>
                <w:color w:val="auto"/>
                <w:sz w:val="18"/>
                <w:szCs w:val="18"/>
                <w:lang w:val="kk-KZ"/>
              </w:rPr>
              <w:t>.2 тармағында көзделген құжаттарды өзі алған күннен бастап отыз күн ішінде төлеп береді.</w:t>
            </w:r>
          </w:p>
          <w:p w14:paraId="54BE2889" w14:textId="77777777" w:rsidR="00111C1C" w:rsidRPr="00493FB1" w:rsidRDefault="00111C1C" w:rsidP="00023BCE">
            <w:pPr>
              <w:numPr>
                <w:ilvl w:val="1"/>
                <w:numId w:val="19"/>
              </w:numPr>
              <w:tabs>
                <w:tab w:val="left" w:pos="398"/>
              </w:tabs>
              <w:ind w:left="0" w:firstLine="3"/>
              <w:jc w:val="both"/>
              <w:rPr>
                <w:rStyle w:val="s0"/>
                <w:color w:val="auto"/>
                <w:sz w:val="18"/>
                <w:szCs w:val="18"/>
                <w:lang w:val="kk-KZ"/>
              </w:rPr>
            </w:pPr>
            <w:r w:rsidRPr="00493FB1">
              <w:rPr>
                <w:rStyle w:val="s0"/>
                <w:color w:val="auto"/>
                <w:sz w:val="18"/>
                <w:szCs w:val="18"/>
                <w:lang w:val="kk-KZ"/>
              </w:rPr>
              <w:t xml:space="preserve">Сақтандыру </w:t>
            </w:r>
            <w:r w:rsidR="000F5B50" w:rsidRPr="00493FB1">
              <w:rPr>
                <w:rStyle w:val="s0"/>
                <w:color w:val="auto"/>
                <w:sz w:val="18"/>
                <w:szCs w:val="18"/>
                <w:lang w:val="kk-KZ"/>
              </w:rPr>
              <w:t>төлемін төлеуден бас тарту үшін негіздемелер болған кезде сақтандырушы  талап берілген күн</w:t>
            </w:r>
            <w:r w:rsidR="002573EC" w:rsidRPr="00493FB1">
              <w:rPr>
                <w:rStyle w:val="s0"/>
                <w:color w:val="auto"/>
                <w:sz w:val="18"/>
                <w:szCs w:val="18"/>
                <w:lang w:val="kk-KZ"/>
              </w:rPr>
              <w:t xml:space="preserve">нен </w:t>
            </w:r>
            <w:r w:rsidR="000F5B50" w:rsidRPr="00493FB1">
              <w:rPr>
                <w:rStyle w:val="s0"/>
                <w:color w:val="auto"/>
                <w:sz w:val="18"/>
                <w:szCs w:val="18"/>
                <w:lang w:val="kk-KZ"/>
              </w:rPr>
              <w:t xml:space="preserve">бастап 10 (он) жұмыс күнінің ішінде сақтандыру төлемі туралы талапты берген адамға бас тартудың дәлелді негізделген себептерімен бірге жазбаша нысанда сақтандыру төлемін төлеуден толық немесе ішінара бас тарту туралы тиісті шешімді </w:t>
            </w:r>
            <w:r w:rsidR="00C37910" w:rsidRPr="00493FB1">
              <w:rPr>
                <w:rStyle w:val="s0"/>
                <w:color w:val="auto"/>
                <w:sz w:val="18"/>
                <w:szCs w:val="18"/>
                <w:lang w:val="kk-KZ"/>
              </w:rPr>
              <w:t xml:space="preserve">жолдауға міндетті. </w:t>
            </w:r>
            <w:r w:rsidR="000F5B50" w:rsidRPr="00493FB1">
              <w:rPr>
                <w:rStyle w:val="s0"/>
                <w:color w:val="auto"/>
                <w:sz w:val="18"/>
                <w:szCs w:val="18"/>
                <w:lang w:val="kk-KZ"/>
              </w:rPr>
              <w:t xml:space="preserve"> </w:t>
            </w:r>
          </w:p>
          <w:p w14:paraId="1E25F4B3" w14:textId="77777777" w:rsidR="001430BF" w:rsidRPr="00493FB1" w:rsidRDefault="001430BF" w:rsidP="00023BCE">
            <w:pPr>
              <w:numPr>
                <w:ilvl w:val="1"/>
                <w:numId w:val="19"/>
              </w:numPr>
              <w:tabs>
                <w:tab w:val="left" w:pos="398"/>
              </w:tabs>
              <w:ind w:left="0" w:firstLine="3"/>
              <w:jc w:val="both"/>
              <w:rPr>
                <w:rStyle w:val="s0"/>
                <w:color w:val="auto"/>
                <w:sz w:val="18"/>
                <w:szCs w:val="18"/>
                <w:lang w:val="kk-KZ"/>
              </w:rPr>
            </w:pPr>
            <w:r w:rsidRPr="00493FB1">
              <w:rPr>
                <w:rStyle w:val="s0"/>
                <w:color w:val="auto"/>
                <w:sz w:val="18"/>
                <w:szCs w:val="18"/>
                <w:lang w:val="kk-KZ"/>
              </w:rPr>
              <w:t xml:space="preserve">Пайда алушы сақтандыру төлемақысының мөлшеріне дау айтқан жағдайларда Сақтандырушы сақтандыру төлемақысын аталған тұлғалардың бірде-бірі дау айтпаған бөлігінде осы келісім шарттың </w:t>
            </w:r>
            <w:r w:rsidR="006061CC" w:rsidRPr="00493FB1">
              <w:rPr>
                <w:rStyle w:val="s0"/>
                <w:color w:val="auto"/>
                <w:sz w:val="18"/>
                <w:szCs w:val="18"/>
                <w:lang w:val="kk-KZ"/>
              </w:rPr>
              <w:t>7</w:t>
            </w:r>
            <w:r w:rsidRPr="00493FB1">
              <w:rPr>
                <w:rStyle w:val="s0"/>
                <w:color w:val="auto"/>
                <w:sz w:val="18"/>
                <w:szCs w:val="18"/>
                <w:lang w:val="kk-KZ"/>
              </w:rPr>
              <w:t>.4 тармағында белгіленген мерзім ішінде дереу жүзеге асыруға міндетті.</w:t>
            </w:r>
          </w:p>
          <w:p w14:paraId="31294434" w14:textId="77777777" w:rsidR="001430BF" w:rsidRPr="00493FB1" w:rsidRDefault="001430BF" w:rsidP="00817E95">
            <w:pPr>
              <w:tabs>
                <w:tab w:val="left" w:pos="398"/>
              </w:tabs>
              <w:ind w:left="3"/>
              <w:jc w:val="both"/>
              <w:rPr>
                <w:rStyle w:val="s0"/>
                <w:color w:val="auto"/>
                <w:sz w:val="18"/>
                <w:szCs w:val="18"/>
                <w:lang w:val="kk-KZ"/>
              </w:rPr>
            </w:pPr>
            <w:r w:rsidRPr="00493FB1">
              <w:rPr>
                <w:rStyle w:val="s0"/>
                <w:color w:val="auto"/>
                <w:sz w:val="18"/>
                <w:szCs w:val="18"/>
                <w:lang w:val="kk-KZ"/>
              </w:rPr>
              <w:t>Сақтандыру төлемақысының дау туғызған бөлігін Сақтандырушы бітім келісімі жасалған және оны сот бекіткен күннен бастап үш жұмыс күні ішінде не, егер сот шешімнің дереу орындалуын ұйғармаса, осы дау бойынша соттың шешімі заңды күшіне енген күннен бастап төлеуге тиіс.</w:t>
            </w:r>
          </w:p>
          <w:p w14:paraId="172A5C2E" w14:textId="77777777" w:rsidR="001430BF" w:rsidRPr="00493FB1" w:rsidRDefault="001430BF" w:rsidP="00023BCE">
            <w:pPr>
              <w:numPr>
                <w:ilvl w:val="1"/>
                <w:numId w:val="19"/>
              </w:numPr>
              <w:tabs>
                <w:tab w:val="left" w:pos="398"/>
              </w:tabs>
              <w:ind w:left="0" w:firstLine="3"/>
              <w:jc w:val="both"/>
              <w:rPr>
                <w:rStyle w:val="s0"/>
                <w:color w:val="auto"/>
                <w:sz w:val="18"/>
                <w:szCs w:val="18"/>
                <w:lang w:val="kk-KZ"/>
              </w:rPr>
            </w:pPr>
            <w:r w:rsidRPr="00493FB1">
              <w:rPr>
                <w:rStyle w:val="s0"/>
                <w:color w:val="auto"/>
                <w:sz w:val="18"/>
                <w:szCs w:val="18"/>
                <w:lang w:val="kk-KZ"/>
              </w:rPr>
              <w:t>Сақтандыру төлемақысы уақтылы жүзеге асырылмаған кезде Сақтандырушы жәбірленушіге (пайда алушыға) Қазақстан Республикасының Азаматтық кодексінде белгіленген тәртіппен және мөлшерде тұрақсыздық айыбын төлеуге міндетті.</w:t>
            </w:r>
          </w:p>
          <w:p w14:paraId="4F1F09A8" w14:textId="77777777" w:rsidR="001430BF" w:rsidRPr="00493FB1" w:rsidRDefault="001430BF" w:rsidP="001430BF">
            <w:pPr>
              <w:pStyle w:val="a4"/>
              <w:tabs>
                <w:tab w:val="left" w:pos="-142"/>
                <w:tab w:val="left" w:pos="694"/>
              </w:tabs>
              <w:spacing w:after="0"/>
              <w:rPr>
                <w:b/>
                <w:bCs/>
                <w:caps/>
                <w:sz w:val="18"/>
                <w:szCs w:val="18"/>
                <w:lang w:val="kk-KZ"/>
              </w:rPr>
            </w:pPr>
          </w:p>
        </w:tc>
        <w:tc>
          <w:tcPr>
            <w:tcW w:w="4961" w:type="dxa"/>
          </w:tcPr>
          <w:p w14:paraId="74C24DAA" w14:textId="77777777" w:rsidR="001430BF" w:rsidRPr="00493FB1" w:rsidRDefault="001430BF" w:rsidP="00023BCE">
            <w:pPr>
              <w:pStyle w:val="a4"/>
              <w:numPr>
                <w:ilvl w:val="0"/>
                <w:numId w:val="31"/>
              </w:numPr>
              <w:tabs>
                <w:tab w:val="left" w:pos="-142"/>
                <w:tab w:val="left" w:pos="204"/>
              </w:tabs>
              <w:spacing w:after="0"/>
              <w:ind w:left="0" w:firstLine="0"/>
              <w:jc w:val="center"/>
              <w:rPr>
                <w:b/>
                <w:bCs/>
                <w:sz w:val="18"/>
                <w:szCs w:val="18"/>
              </w:rPr>
            </w:pPr>
            <w:r w:rsidRPr="00493FB1">
              <w:rPr>
                <w:b/>
                <w:bCs/>
                <w:caps/>
                <w:sz w:val="18"/>
                <w:szCs w:val="18"/>
              </w:rPr>
              <w:t>Условия и порядок осуществления страховой выплаты</w:t>
            </w:r>
          </w:p>
          <w:p w14:paraId="5D2A7894" w14:textId="77777777" w:rsidR="001430BF" w:rsidRPr="00493FB1" w:rsidRDefault="001430BF" w:rsidP="00023BCE">
            <w:pPr>
              <w:pStyle w:val="a4"/>
              <w:numPr>
                <w:ilvl w:val="1"/>
                <w:numId w:val="31"/>
              </w:numPr>
              <w:tabs>
                <w:tab w:val="left" w:pos="-142"/>
                <w:tab w:val="left" w:pos="426"/>
              </w:tabs>
              <w:spacing w:after="0"/>
              <w:ind w:left="0" w:firstLine="0"/>
              <w:jc w:val="both"/>
              <w:rPr>
                <w:sz w:val="18"/>
                <w:szCs w:val="18"/>
              </w:rPr>
            </w:pPr>
            <w:r w:rsidRPr="00493FB1">
              <w:rPr>
                <w:sz w:val="18"/>
                <w:szCs w:val="18"/>
              </w:rPr>
              <w:t>При осуществлении страховой выплаты Страховщик не вправе требовать от Страхователя (Застрахованного) или иного лица, являющегося Выгодоприобретателем, принятия условий, ограничивающих его право требования к Страховщику.</w:t>
            </w:r>
          </w:p>
          <w:p w14:paraId="4160AF7D" w14:textId="77777777" w:rsidR="001430BF" w:rsidRPr="00493FB1" w:rsidRDefault="001430BF" w:rsidP="00023BCE">
            <w:pPr>
              <w:pStyle w:val="a4"/>
              <w:numPr>
                <w:ilvl w:val="1"/>
                <w:numId w:val="31"/>
              </w:numPr>
              <w:tabs>
                <w:tab w:val="left" w:pos="-142"/>
                <w:tab w:val="left" w:pos="426"/>
              </w:tabs>
              <w:spacing w:after="0"/>
              <w:ind w:left="0" w:firstLine="0"/>
              <w:jc w:val="both"/>
              <w:rPr>
                <w:sz w:val="18"/>
                <w:szCs w:val="18"/>
              </w:rPr>
            </w:pPr>
            <w:r w:rsidRPr="00493FB1">
              <w:rPr>
                <w:noProof/>
                <w:sz w:val="18"/>
                <w:szCs w:val="18"/>
              </w:rPr>
              <w:t>Выгодоприобретателем является Потерпевший, а также Страхователь или иное лицо, возместившее Потерпевшему (лицу, имеющему право согласно законодательным актам Республики Казахстан на возмещение ущерба) причиненный вред в пределах объема ответственности Страховщика и получившее право на страховую выплату.</w:t>
            </w:r>
            <w:bookmarkStart w:id="67" w:name="SUB190400"/>
            <w:bookmarkEnd w:id="67"/>
          </w:p>
          <w:p w14:paraId="35393390" w14:textId="77777777" w:rsidR="001430BF" w:rsidRPr="00493FB1" w:rsidRDefault="001430BF" w:rsidP="00023BCE">
            <w:pPr>
              <w:pStyle w:val="a4"/>
              <w:numPr>
                <w:ilvl w:val="1"/>
                <w:numId w:val="31"/>
              </w:numPr>
              <w:tabs>
                <w:tab w:val="left" w:pos="-142"/>
                <w:tab w:val="left" w:pos="426"/>
              </w:tabs>
              <w:spacing w:after="0"/>
              <w:ind w:left="0" w:firstLine="0"/>
              <w:jc w:val="both"/>
              <w:rPr>
                <w:sz w:val="18"/>
                <w:szCs w:val="18"/>
              </w:rPr>
            </w:pPr>
            <w:bookmarkStart w:id="68" w:name="SUB190600"/>
            <w:bookmarkEnd w:id="68"/>
            <w:r w:rsidRPr="00493FB1">
              <w:rPr>
                <w:noProof/>
                <w:sz w:val="18"/>
                <w:szCs w:val="18"/>
              </w:rPr>
              <w:t>По письменному заявлению потерпевшего или нотариально удостоверенной доверенности страховая выплата может быть осуществлена непосредственно лицу, оказавшему (оказывающему) ему услуги по возмещению вреда, причиненного здоровью и (или) имуществу в результате аварийного загрязнения окружающей среды.</w:t>
            </w:r>
            <w:bookmarkStart w:id="69" w:name="SUB190700"/>
            <w:bookmarkEnd w:id="69"/>
          </w:p>
          <w:p w14:paraId="6E7BFD64" w14:textId="77777777" w:rsidR="001430BF" w:rsidRPr="00493FB1" w:rsidRDefault="001430BF" w:rsidP="00023BCE">
            <w:pPr>
              <w:pStyle w:val="a4"/>
              <w:numPr>
                <w:ilvl w:val="1"/>
                <w:numId w:val="31"/>
              </w:numPr>
              <w:tabs>
                <w:tab w:val="left" w:pos="-142"/>
                <w:tab w:val="left" w:pos="426"/>
              </w:tabs>
              <w:spacing w:after="0"/>
              <w:ind w:left="0" w:firstLine="0"/>
              <w:jc w:val="both"/>
              <w:rPr>
                <w:sz w:val="18"/>
                <w:szCs w:val="18"/>
              </w:rPr>
            </w:pPr>
            <w:bookmarkStart w:id="70" w:name="SUB200000"/>
            <w:bookmarkEnd w:id="70"/>
            <w:r w:rsidRPr="00493FB1">
              <w:rPr>
                <w:noProof/>
                <w:sz w:val="18"/>
                <w:szCs w:val="18"/>
              </w:rPr>
              <w:t xml:space="preserve">Страховая выплата производится Страховщиком в течение тридцати дней со дня получения им документов, предусмотренных пунктом </w:t>
            </w:r>
            <w:r w:rsidR="00173CC0" w:rsidRPr="00493FB1">
              <w:rPr>
                <w:noProof/>
                <w:sz w:val="18"/>
                <w:szCs w:val="18"/>
              </w:rPr>
              <w:t>6</w:t>
            </w:r>
            <w:r w:rsidRPr="00493FB1">
              <w:rPr>
                <w:noProof/>
                <w:sz w:val="18"/>
                <w:szCs w:val="18"/>
              </w:rPr>
              <w:t>.</w:t>
            </w:r>
            <w:r w:rsidR="00D9754C" w:rsidRPr="00493FB1">
              <w:rPr>
                <w:noProof/>
                <w:sz w:val="18"/>
                <w:szCs w:val="18"/>
              </w:rPr>
              <w:t xml:space="preserve">3. </w:t>
            </w:r>
            <w:r w:rsidRPr="00493FB1">
              <w:rPr>
                <w:noProof/>
                <w:sz w:val="18"/>
                <w:szCs w:val="18"/>
              </w:rPr>
              <w:t>Договора.</w:t>
            </w:r>
            <w:bookmarkStart w:id="71" w:name="SUB200200"/>
            <w:bookmarkEnd w:id="71"/>
          </w:p>
          <w:p w14:paraId="25B4DC9E" w14:textId="77777777" w:rsidR="005634AD" w:rsidRPr="00493FB1" w:rsidRDefault="005634AD" w:rsidP="00260610">
            <w:pPr>
              <w:pStyle w:val="a9"/>
              <w:numPr>
                <w:ilvl w:val="1"/>
                <w:numId w:val="31"/>
              </w:numPr>
              <w:tabs>
                <w:tab w:val="left" w:pos="-142"/>
                <w:tab w:val="left" w:pos="33"/>
                <w:tab w:val="left" w:pos="426"/>
                <w:tab w:val="left" w:pos="567"/>
              </w:tabs>
              <w:ind w:left="0" w:firstLine="0"/>
              <w:contextualSpacing/>
              <w:jc w:val="both"/>
              <w:rPr>
                <w:sz w:val="18"/>
                <w:szCs w:val="18"/>
              </w:rPr>
            </w:pPr>
            <w:r w:rsidRPr="00493FB1">
              <w:rPr>
                <w:rFonts w:eastAsia="Calibri"/>
                <w:sz w:val="18"/>
                <w:szCs w:val="18"/>
              </w:rPr>
              <w:t>При наличии оснований для отказа в страховой выплате страховщик обязан в течение 10 (десяти) рабочих дней со дня предъявления требования направить лицу, заявившему требование о страховой выплате, соответствующее решение о полном или частичном отказе в страховой выплате в письменной форме с мотивированным обоснованием причин отказа.</w:t>
            </w:r>
          </w:p>
          <w:p w14:paraId="26805378" w14:textId="77777777" w:rsidR="001430BF" w:rsidRPr="00493FB1" w:rsidRDefault="001430BF" w:rsidP="00023BCE">
            <w:pPr>
              <w:pStyle w:val="a4"/>
              <w:numPr>
                <w:ilvl w:val="1"/>
                <w:numId w:val="31"/>
              </w:numPr>
              <w:tabs>
                <w:tab w:val="left" w:pos="-142"/>
                <w:tab w:val="left" w:pos="426"/>
              </w:tabs>
              <w:spacing w:after="0"/>
              <w:ind w:left="0" w:firstLine="0"/>
              <w:jc w:val="both"/>
              <w:rPr>
                <w:sz w:val="18"/>
                <w:szCs w:val="18"/>
              </w:rPr>
            </w:pPr>
            <w:r w:rsidRPr="00493FB1">
              <w:rPr>
                <w:noProof/>
                <w:sz w:val="18"/>
                <w:szCs w:val="18"/>
              </w:rPr>
              <w:t xml:space="preserve">В случаях, когда размер страховой выплаты оспаривается Выгодоприобретателем, Страховщик обязан незамедлительно осуществить страховую выплату в той ее части, которая не оспаривается ни одним из указанных лиц, в течение срока, установленного пунктом </w:t>
            </w:r>
            <w:r w:rsidR="006061CC" w:rsidRPr="00493FB1">
              <w:rPr>
                <w:noProof/>
                <w:sz w:val="18"/>
                <w:szCs w:val="18"/>
              </w:rPr>
              <w:t>7</w:t>
            </w:r>
            <w:r w:rsidRPr="00493FB1">
              <w:rPr>
                <w:noProof/>
                <w:sz w:val="18"/>
                <w:szCs w:val="18"/>
              </w:rPr>
              <w:t>.4. Договора.</w:t>
            </w:r>
          </w:p>
          <w:p w14:paraId="240EF3AB" w14:textId="77777777" w:rsidR="001430BF" w:rsidRPr="00493FB1" w:rsidRDefault="001430BF" w:rsidP="00110EA8">
            <w:pPr>
              <w:pStyle w:val="a4"/>
              <w:tabs>
                <w:tab w:val="left" w:pos="-142"/>
                <w:tab w:val="left" w:pos="426"/>
              </w:tabs>
              <w:spacing w:after="0"/>
              <w:jc w:val="both"/>
              <w:rPr>
                <w:sz w:val="18"/>
                <w:szCs w:val="18"/>
              </w:rPr>
            </w:pPr>
            <w:r w:rsidRPr="00493FB1">
              <w:rPr>
                <w:noProof/>
                <w:sz w:val="18"/>
                <w:szCs w:val="18"/>
              </w:rPr>
              <w:t>Оспариваемая часть страховой выплаты должна быть выплачена Страховщиком в течение трех рабочих дней со дня заключения мирового соглашения и утверждения его судом либо со дня вступления в законную силу решения суда по данному спору, если судом решение не обращено к немедленному исполнению.</w:t>
            </w:r>
            <w:bookmarkStart w:id="72" w:name="SUB200300"/>
            <w:bookmarkEnd w:id="72"/>
          </w:p>
          <w:p w14:paraId="6CA6AF20" w14:textId="77777777" w:rsidR="001430BF" w:rsidRPr="00493FB1" w:rsidRDefault="001430BF" w:rsidP="00023BCE">
            <w:pPr>
              <w:pStyle w:val="a4"/>
              <w:numPr>
                <w:ilvl w:val="1"/>
                <w:numId w:val="31"/>
              </w:numPr>
              <w:tabs>
                <w:tab w:val="left" w:pos="-142"/>
                <w:tab w:val="left" w:pos="426"/>
              </w:tabs>
              <w:spacing w:after="0"/>
              <w:ind w:left="0" w:firstLine="0"/>
              <w:jc w:val="both"/>
              <w:rPr>
                <w:b/>
                <w:bCs/>
                <w:sz w:val="18"/>
                <w:szCs w:val="18"/>
              </w:rPr>
            </w:pPr>
            <w:bookmarkStart w:id="73" w:name="SUB200400"/>
            <w:bookmarkEnd w:id="73"/>
            <w:r w:rsidRPr="00493FB1">
              <w:rPr>
                <w:noProof/>
                <w:sz w:val="18"/>
                <w:szCs w:val="18"/>
              </w:rPr>
              <w:t xml:space="preserve">При несвоевременном осуществлении страховой выплаты Страховщик обязан уплатить Потерпевшему (Выгодоприобретателю) неустойку в порядке и размере, установленных </w:t>
            </w:r>
            <w:hyperlink r:id="rId12" w:anchor="SUB0" w:history="1">
              <w:r w:rsidRPr="00493FB1">
                <w:rPr>
                  <w:noProof/>
                  <w:sz w:val="18"/>
                  <w:szCs w:val="18"/>
                </w:rPr>
                <w:t>Гражданским кодексом</w:t>
              </w:r>
            </w:hyperlink>
            <w:r w:rsidRPr="00493FB1">
              <w:rPr>
                <w:noProof/>
                <w:sz w:val="18"/>
                <w:szCs w:val="18"/>
              </w:rPr>
              <w:t xml:space="preserve"> Республики Казахстан.</w:t>
            </w:r>
          </w:p>
        </w:tc>
      </w:tr>
      <w:tr w:rsidR="001430BF" w:rsidRPr="00493FB1" w14:paraId="04CD53DE" w14:textId="77777777" w:rsidTr="001430BF">
        <w:tc>
          <w:tcPr>
            <w:tcW w:w="5346" w:type="dxa"/>
          </w:tcPr>
          <w:p w14:paraId="014B3A0C" w14:textId="77777777" w:rsidR="001430BF" w:rsidRPr="00493FB1" w:rsidRDefault="001430BF" w:rsidP="00023BCE">
            <w:pPr>
              <w:pStyle w:val="a9"/>
              <w:numPr>
                <w:ilvl w:val="0"/>
                <w:numId w:val="22"/>
              </w:numPr>
              <w:tabs>
                <w:tab w:val="left" w:pos="346"/>
              </w:tabs>
              <w:ind w:left="0" w:firstLine="0"/>
              <w:jc w:val="center"/>
              <w:rPr>
                <w:rStyle w:val="s0"/>
                <w:b/>
                <w:bCs/>
                <w:color w:val="auto"/>
                <w:sz w:val="18"/>
                <w:szCs w:val="18"/>
                <w:lang w:val="kk-KZ"/>
              </w:rPr>
            </w:pPr>
            <w:r w:rsidRPr="00493FB1">
              <w:rPr>
                <w:rStyle w:val="s0"/>
                <w:b/>
                <w:bCs/>
                <w:color w:val="auto"/>
                <w:sz w:val="18"/>
                <w:szCs w:val="18"/>
                <w:lang w:val="kk-KZ"/>
              </w:rPr>
              <w:t>САҚТАНДЫРУШЫНЫ САҚТАНДЫРУ ТӨЛЕМІН ЖҮЗЕГЕ АСЫРУДАН БОСАТУ НЕГІЗДЕМЕСІ</w:t>
            </w:r>
          </w:p>
          <w:p w14:paraId="3DFEA026" w14:textId="77777777" w:rsidR="001430BF" w:rsidRPr="00493FB1" w:rsidRDefault="001430BF" w:rsidP="00023BCE">
            <w:pPr>
              <w:numPr>
                <w:ilvl w:val="1"/>
                <w:numId w:val="22"/>
              </w:numPr>
              <w:rPr>
                <w:sz w:val="18"/>
                <w:szCs w:val="18"/>
                <w:lang w:val="kk-KZ"/>
              </w:rPr>
            </w:pPr>
            <w:r w:rsidRPr="00493FB1">
              <w:rPr>
                <w:rStyle w:val="s0"/>
                <w:color w:val="auto"/>
                <w:sz w:val="18"/>
                <w:szCs w:val="18"/>
                <w:lang w:val="kk-KZ"/>
              </w:rPr>
              <w:t>Сақтандырушы, егер сақтандыру жағдайы:</w:t>
            </w:r>
          </w:p>
          <w:p w14:paraId="6C5297B6" w14:textId="77777777" w:rsidR="001430BF" w:rsidRPr="00493FB1" w:rsidRDefault="001430BF" w:rsidP="00023BCE">
            <w:pPr>
              <w:numPr>
                <w:ilvl w:val="0"/>
                <w:numId w:val="23"/>
              </w:numPr>
              <w:tabs>
                <w:tab w:val="left" w:pos="114"/>
                <w:tab w:val="left" w:pos="256"/>
              </w:tabs>
              <w:ind w:left="-27" w:firstLine="0"/>
              <w:jc w:val="both"/>
              <w:rPr>
                <w:sz w:val="18"/>
                <w:szCs w:val="18"/>
                <w:lang w:val="kk-KZ"/>
              </w:rPr>
            </w:pPr>
            <w:r w:rsidRPr="00493FB1">
              <w:rPr>
                <w:rStyle w:val="s0"/>
                <w:color w:val="auto"/>
                <w:sz w:val="18"/>
                <w:szCs w:val="18"/>
                <w:lang w:val="kk-KZ"/>
              </w:rPr>
              <w:t>қажетті қорғану және аса қажеттілік жағдайында жасалған іс-әрекеттерді қоспағанда, пайда алушының сақтандыру жағдайының туындауына бағытталған не оның басталуына септігін тигізетін қасақана іс-әрекеттері;</w:t>
            </w:r>
          </w:p>
          <w:p w14:paraId="3793187B" w14:textId="77777777" w:rsidR="001430BF" w:rsidRPr="00493FB1" w:rsidRDefault="001430BF" w:rsidP="00023BCE">
            <w:pPr>
              <w:numPr>
                <w:ilvl w:val="0"/>
                <w:numId w:val="23"/>
              </w:numPr>
              <w:tabs>
                <w:tab w:val="left" w:pos="114"/>
                <w:tab w:val="left" w:pos="256"/>
              </w:tabs>
              <w:ind w:left="-27" w:firstLine="0"/>
              <w:jc w:val="both"/>
              <w:rPr>
                <w:rStyle w:val="s0"/>
                <w:color w:val="auto"/>
                <w:sz w:val="18"/>
                <w:szCs w:val="18"/>
                <w:lang w:val="kk-KZ"/>
              </w:rPr>
            </w:pPr>
            <w:r w:rsidRPr="00493FB1">
              <w:rPr>
                <w:rStyle w:val="s0"/>
                <w:color w:val="auto"/>
                <w:sz w:val="18"/>
                <w:szCs w:val="18"/>
                <w:lang w:val="kk-KZ"/>
              </w:rPr>
              <w:t xml:space="preserve">пайда алушының Қазақстан Республикасының заңнамалық актілерінде белгіленген тәртіппен сақтандыру жағдайымен себептік байланыстағы қасақана қылмыстар немесе әкімшілік құқық бұзушылықтар деп танылған іс-әрекеттерінің салдарынан болса, сақтандыру төлемін жүзеге асырудан толық немесе ішінара </w:t>
            </w:r>
            <w:r w:rsidRPr="00493FB1">
              <w:rPr>
                <w:rStyle w:val="s0"/>
                <w:color w:val="auto"/>
                <w:sz w:val="18"/>
                <w:szCs w:val="18"/>
                <w:lang w:val="kk-KZ"/>
              </w:rPr>
              <w:lastRenderedPageBreak/>
              <w:t>бас тартуға құқылы.</w:t>
            </w:r>
          </w:p>
          <w:p w14:paraId="211EE7CC" w14:textId="77777777" w:rsidR="001430BF" w:rsidRPr="00493FB1" w:rsidRDefault="001430BF" w:rsidP="00023BCE">
            <w:pPr>
              <w:numPr>
                <w:ilvl w:val="1"/>
                <w:numId w:val="22"/>
              </w:numPr>
              <w:tabs>
                <w:tab w:val="left" w:pos="398"/>
              </w:tabs>
              <w:ind w:left="0" w:firstLine="0"/>
              <w:jc w:val="both"/>
              <w:rPr>
                <w:sz w:val="18"/>
                <w:szCs w:val="18"/>
                <w:lang w:val="kk-KZ"/>
              </w:rPr>
            </w:pPr>
            <w:r w:rsidRPr="00493FB1">
              <w:rPr>
                <w:rStyle w:val="s0"/>
                <w:color w:val="auto"/>
                <w:sz w:val="18"/>
                <w:szCs w:val="18"/>
                <w:lang w:val="kk-KZ"/>
              </w:rPr>
              <w:t>Сақтандырушының сақтандыру төлемін жүзеге асырудан бас тартуы үшін сондай-ақ:</w:t>
            </w:r>
          </w:p>
          <w:p w14:paraId="39AF5108" w14:textId="77777777" w:rsidR="001430BF" w:rsidRPr="00493FB1" w:rsidRDefault="001430BF" w:rsidP="00023BCE">
            <w:pPr>
              <w:numPr>
                <w:ilvl w:val="0"/>
                <w:numId w:val="24"/>
              </w:numPr>
              <w:tabs>
                <w:tab w:val="left" w:pos="256"/>
              </w:tabs>
              <w:ind w:left="0" w:firstLine="0"/>
              <w:jc w:val="both"/>
              <w:rPr>
                <w:sz w:val="18"/>
                <w:szCs w:val="18"/>
                <w:lang w:val="kk-KZ"/>
              </w:rPr>
            </w:pPr>
            <w:r w:rsidRPr="00493FB1">
              <w:rPr>
                <w:rStyle w:val="s0"/>
                <w:color w:val="auto"/>
                <w:sz w:val="18"/>
                <w:szCs w:val="18"/>
                <w:lang w:val="kk-KZ"/>
              </w:rPr>
              <w:t>сақтанушының зиян келтіруге кінәлі тұлғадан зиянның тиісті өтемін алуы;</w:t>
            </w:r>
          </w:p>
          <w:p w14:paraId="15C4642B" w14:textId="77777777" w:rsidR="001430BF" w:rsidRPr="00493FB1" w:rsidRDefault="001430BF" w:rsidP="00023BCE">
            <w:pPr>
              <w:numPr>
                <w:ilvl w:val="0"/>
                <w:numId w:val="24"/>
              </w:numPr>
              <w:tabs>
                <w:tab w:val="left" w:pos="256"/>
              </w:tabs>
              <w:ind w:left="0" w:firstLine="0"/>
              <w:jc w:val="both"/>
              <w:rPr>
                <w:rStyle w:val="s0"/>
                <w:color w:val="auto"/>
                <w:sz w:val="18"/>
                <w:szCs w:val="18"/>
                <w:lang w:val="kk-KZ"/>
              </w:rPr>
            </w:pPr>
            <w:r w:rsidRPr="00493FB1">
              <w:rPr>
                <w:rStyle w:val="s0"/>
                <w:color w:val="auto"/>
                <w:sz w:val="18"/>
                <w:szCs w:val="18"/>
                <w:lang w:val="kk-KZ"/>
              </w:rPr>
              <w:t>осы Заңда көзделген жағдайларды қоспағанда, сақтандырушыны сақтандыру жағдайының басталғаны туралы хабардар етпеу немесе уақтылы хабардар етпеу;</w:t>
            </w:r>
          </w:p>
          <w:p w14:paraId="2A438B4E" w14:textId="77777777" w:rsidR="001430BF" w:rsidRPr="00493FB1" w:rsidRDefault="001430BF" w:rsidP="00023BCE">
            <w:pPr>
              <w:numPr>
                <w:ilvl w:val="0"/>
                <w:numId w:val="24"/>
              </w:numPr>
              <w:tabs>
                <w:tab w:val="left" w:pos="256"/>
              </w:tabs>
              <w:ind w:left="0" w:firstLine="0"/>
              <w:jc w:val="both"/>
              <w:rPr>
                <w:rStyle w:val="s0"/>
                <w:color w:val="auto"/>
                <w:sz w:val="18"/>
                <w:szCs w:val="18"/>
                <w:lang w:val="kk-KZ"/>
              </w:rPr>
            </w:pPr>
            <w:r w:rsidRPr="00493FB1">
              <w:rPr>
                <w:rStyle w:val="s0"/>
                <w:color w:val="auto"/>
                <w:sz w:val="18"/>
                <w:szCs w:val="18"/>
                <w:lang w:val="kk-KZ"/>
              </w:rPr>
              <w:t>сақтанушының сақтандырушыға сақтандыру объектісі, сақтандыру тәуекелі, сақтандыру жағдайы және оның салдарлары туралы көрінеу жалған мәліметтер хабарлауы;</w:t>
            </w:r>
          </w:p>
          <w:p w14:paraId="7C440653" w14:textId="77777777" w:rsidR="001430BF" w:rsidRPr="00493FB1" w:rsidRDefault="001430BF" w:rsidP="00023BCE">
            <w:pPr>
              <w:numPr>
                <w:ilvl w:val="0"/>
                <w:numId w:val="24"/>
              </w:numPr>
              <w:tabs>
                <w:tab w:val="left" w:pos="256"/>
              </w:tabs>
              <w:ind w:left="0" w:firstLine="0"/>
              <w:jc w:val="both"/>
              <w:rPr>
                <w:rStyle w:val="s0"/>
                <w:color w:val="auto"/>
                <w:sz w:val="18"/>
                <w:szCs w:val="18"/>
                <w:lang w:val="kk-KZ"/>
              </w:rPr>
            </w:pPr>
            <w:r w:rsidRPr="00493FB1">
              <w:rPr>
                <w:rStyle w:val="s0"/>
                <w:color w:val="auto"/>
                <w:sz w:val="18"/>
                <w:szCs w:val="18"/>
                <w:lang w:val="kk-KZ"/>
              </w:rPr>
              <w:t>сақтанушының сақтандыру жағдайынан келетін залалдарды азайту жөніндегі шараларды қасақана қабылдамауы;</w:t>
            </w:r>
          </w:p>
          <w:p w14:paraId="58B399EF" w14:textId="77777777" w:rsidR="001430BF" w:rsidRPr="00493FB1" w:rsidRDefault="001430BF" w:rsidP="00023BCE">
            <w:pPr>
              <w:numPr>
                <w:ilvl w:val="0"/>
                <w:numId w:val="24"/>
              </w:numPr>
              <w:tabs>
                <w:tab w:val="left" w:pos="256"/>
              </w:tabs>
              <w:ind w:left="0" w:firstLine="0"/>
              <w:jc w:val="both"/>
              <w:rPr>
                <w:rStyle w:val="s0"/>
                <w:color w:val="auto"/>
                <w:sz w:val="18"/>
                <w:szCs w:val="18"/>
                <w:lang w:val="kk-KZ"/>
              </w:rPr>
            </w:pPr>
            <w:r w:rsidRPr="00493FB1">
              <w:rPr>
                <w:rStyle w:val="s0"/>
                <w:color w:val="auto"/>
                <w:sz w:val="18"/>
                <w:szCs w:val="18"/>
                <w:lang w:val="kk-KZ"/>
              </w:rPr>
              <w:t>сақтанушының сақтандыру жағдайының басталу мән-жайларын тексеруіне және келтірілген залалдың мөлшерін анықтауына сақтандырушының кедергі келтіруі;</w:t>
            </w:r>
          </w:p>
          <w:p w14:paraId="7D25425B" w14:textId="77777777" w:rsidR="001430BF" w:rsidRPr="00493FB1" w:rsidRDefault="001430BF" w:rsidP="00023BCE">
            <w:pPr>
              <w:numPr>
                <w:ilvl w:val="0"/>
                <w:numId w:val="24"/>
              </w:numPr>
              <w:tabs>
                <w:tab w:val="left" w:pos="256"/>
              </w:tabs>
              <w:ind w:left="0" w:firstLine="0"/>
              <w:jc w:val="both"/>
              <w:rPr>
                <w:rStyle w:val="s0"/>
                <w:color w:val="auto"/>
                <w:sz w:val="18"/>
                <w:szCs w:val="18"/>
                <w:lang w:val="kk-KZ"/>
              </w:rPr>
            </w:pPr>
            <w:r w:rsidRPr="00493FB1">
              <w:rPr>
                <w:rStyle w:val="s0"/>
                <w:color w:val="auto"/>
                <w:sz w:val="18"/>
                <w:szCs w:val="18"/>
                <w:lang w:val="kk-KZ"/>
              </w:rPr>
              <w:t>сақтанушының сақтандыру жағдайының басталуына жауапты тұлғаға өзінің талап қою құқығынан бас тартуы, сондай-ақ сақтандырушыға талап қою құқығының ауысуы үшін қажетті құжаттарды оған беруден бас тартуы негіз болуы мүмкін. Егер сақтандыру өтемі төленіп қойылған болса, сақтандырушы оның толық немесе ішінара қайтарылуын талап етуге құқылы.</w:t>
            </w:r>
          </w:p>
          <w:p w14:paraId="196FA9C7" w14:textId="77777777" w:rsidR="001430BF" w:rsidRPr="00493FB1" w:rsidRDefault="001430BF" w:rsidP="00023BCE">
            <w:pPr>
              <w:numPr>
                <w:ilvl w:val="1"/>
                <w:numId w:val="22"/>
              </w:numPr>
              <w:tabs>
                <w:tab w:val="left" w:pos="398"/>
              </w:tabs>
              <w:ind w:left="0" w:firstLine="0"/>
              <w:jc w:val="both"/>
              <w:rPr>
                <w:sz w:val="18"/>
                <w:szCs w:val="18"/>
                <w:lang w:val="kk-KZ"/>
              </w:rPr>
            </w:pPr>
            <w:r w:rsidRPr="00493FB1">
              <w:rPr>
                <w:rStyle w:val="s0"/>
                <w:color w:val="auto"/>
                <w:sz w:val="18"/>
                <w:szCs w:val="18"/>
                <w:lang w:val="kk-KZ"/>
              </w:rPr>
              <w:t>Сақтандырушыны сақтандыру жағдайының басталғаны туралы хабардар етпеу немесе уақтылы хабардар етпеу, егер бұл сақтанушының еркінен тыс себептерге байланысты болса және осы фактіні растайтын тиісті құжаттар ұсынылса, сақтандыру төлемінен бас тартуға негіз бола алмайды.</w:t>
            </w:r>
          </w:p>
          <w:p w14:paraId="6BD0EF90" w14:textId="77777777" w:rsidR="001430BF" w:rsidRPr="00493FB1" w:rsidRDefault="001430BF" w:rsidP="00023BCE">
            <w:pPr>
              <w:numPr>
                <w:ilvl w:val="1"/>
                <w:numId w:val="22"/>
              </w:numPr>
              <w:tabs>
                <w:tab w:val="left" w:pos="398"/>
              </w:tabs>
              <w:ind w:left="0" w:firstLine="0"/>
              <w:jc w:val="both"/>
              <w:rPr>
                <w:rStyle w:val="s0"/>
                <w:color w:val="auto"/>
                <w:sz w:val="18"/>
                <w:szCs w:val="18"/>
                <w:lang w:val="kk-KZ"/>
              </w:rPr>
            </w:pPr>
            <w:r w:rsidRPr="00493FB1">
              <w:rPr>
                <w:rStyle w:val="s0"/>
                <w:color w:val="auto"/>
                <w:sz w:val="18"/>
                <w:szCs w:val="18"/>
                <w:lang w:val="kk-KZ"/>
              </w:rPr>
              <w:t>Сақтандыру төлемінен бас тарту үшін негіздер болған кезде сақтандырушы талап қойылған күннен бастап он жұмыс күні ішінде сақтандыру төлемі туралы талапты мәлімдеген тұлғаға бас тарту себептерінің дәлелді негіздемесі келтірілген сақтандыру төлемінен толық немесе ішінара бас тарту туралы тиісті шешімді жазбаша нысанда жіберуге міндетті.</w:t>
            </w:r>
          </w:p>
          <w:p w14:paraId="498350F6" w14:textId="77777777" w:rsidR="001430BF" w:rsidRPr="00493FB1" w:rsidRDefault="001430BF" w:rsidP="00023BCE">
            <w:pPr>
              <w:numPr>
                <w:ilvl w:val="1"/>
                <w:numId w:val="22"/>
              </w:numPr>
              <w:tabs>
                <w:tab w:val="left" w:pos="398"/>
              </w:tabs>
              <w:ind w:left="0" w:firstLine="0"/>
              <w:jc w:val="both"/>
              <w:rPr>
                <w:sz w:val="18"/>
                <w:szCs w:val="18"/>
                <w:lang w:val="kk-KZ"/>
              </w:rPr>
            </w:pPr>
            <w:r w:rsidRPr="00493FB1">
              <w:rPr>
                <w:rStyle w:val="s0"/>
                <w:color w:val="auto"/>
                <w:sz w:val="18"/>
                <w:szCs w:val="18"/>
                <w:lang w:val="kk-KZ"/>
              </w:rPr>
              <w:t>Сақтандырушы, егер сақтандыру жағдайы:</w:t>
            </w:r>
          </w:p>
          <w:p w14:paraId="4DC5CBB4" w14:textId="77777777" w:rsidR="001430BF" w:rsidRPr="00493FB1" w:rsidRDefault="001430BF" w:rsidP="00023BCE">
            <w:pPr>
              <w:numPr>
                <w:ilvl w:val="0"/>
                <w:numId w:val="25"/>
              </w:numPr>
              <w:tabs>
                <w:tab w:val="left" w:pos="256"/>
              </w:tabs>
              <w:ind w:left="0" w:firstLine="0"/>
              <w:jc w:val="both"/>
              <w:rPr>
                <w:sz w:val="18"/>
                <w:szCs w:val="18"/>
                <w:lang w:val="kk-KZ"/>
              </w:rPr>
            </w:pPr>
            <w:r w:rsidRPr="00493FB1">
              <w:rPr>
                <w:rStyle w:val="s0"/>
                <w:color w:val="auto"/>
                <w:sz w:val="18"/>
                <w:szCs w:val="18"/>
                <w:lang w:val="kk-KZ"/>
              </w:rPr>
              <w:t>соғыс қимылдарының, азамат соғысының, кез келген түрдегі халық толқуларының, жаппай тәртіпсіздіктердің немесе ереуілдердің;</w:t>
            </w:r>
          </w:p>
          <w:p w14:paraId="3824862B" w14:textId="77777777" w:rsidR="001430BF" w:rsidRPr="00493FB1" w:rsidRDefault="001430BF" w:rsidP="00023BCE">
            <w:pPr>
              <w:numPr>
                <w:ilvl w:val="0"/>
                <w:numId w:val="25"/>
              </w:numPr>
              <w:tabs>
                <w:tab w:val="left" w:pos="256"/>
              </w:tabs>
              <w:ind w:left="0" w:firstLine="0"/>
              <w:jc w:val="both"/>
              <w:rPr>
                <w:rStyle w:val="s0"/>
                <w:color w:val="auto"/>
                <w:sz w:val="18"/>
                <w:szCs w:val="18"/>
                <w:lang w:val="kk-KZ"/>
              </w:rPr>
            </w:pPr>
            <w:r w:rsidRPr="00493FB1">
              <w:rPr>
                <w:rStyle w:val="s0"/>
                <w:color w:val="auto"/>
                <w:sz w:val="18"/>
                <w:szCs w:val="18"/>
                <w:lang w:val="kk-KZ"/>
              </w:rPr>
              <w:t>табиғи сипаттағы төтенше жағдайлардың салдарынан болса, сақтандыру төлемін жүзеге асырудан босатылады.</w:t>
            </w:r>
          </w:p>
          <w:p w14:paraId="6C3BE7ED" w14:textId="77777777" w:rsidR="001430BF" w:rsidRPr="00493FB1" w:rsidRDefault="001430BF" w:rsidP="001430BF">
            <w:pPr>
              <w:pStyle w:val="a4"/>
              <w:tabs>
                <w:tab w:val="left" w:pos="-142"/>
                <w:tab w:val="left" w:pos="0"/>
                <w:tab w:val="left" w:pos="390"/>
              </w:tabs>
              <w:spacing w:after="0"/>
              <w:ind w:left="-36"/>
              <w:rPr>
                <w:b/>
                <w:bCs/>
                <w:caps/>
                <w:sz w:val="18"/>
                <w:szCs w:val="18"/>
                <w:lang w:val="kk-KZ"/>
              </w:rPr>
            </w:pPr>
            <w:r w:rsidRPr="00493FB1">
              <w:rPr>
                <w:rStyle w:val="s0"/>
                <w:color w:val="auto"/>
                <w:sz w:val="18"/>
                <w:szCs w:val="18"/>
                <w:lang w:val="kk-KZ"/>
              </w:rPr>
              <w:t>Қазақстан Республикасының «Міндетті экологиялық сақтандыру туралы» Заңында көзделмеген негіздерге сәйкес Сақтандырушы сақтандыру төлемінен бас тартуға құқылы емес.</w:t>
            </w:r>
          </w:p>
        </w:tc>
        <w:tc>
          <w:tcPr>
            <w:tcW w:w="4961" w:type="dxa"/>
          </w:tcPr>
          <w:p w14:paraId="513D53CD" w14:textId="77777777" w:rsidR="001430BF" w:rsidRPr="00493FB1" w:rsidRDefault="001430BF" w:rsidP="00023BCE">
            <w:pPr>
              <w:pStyle w:val="a4"/>
              <w:numPr>
                <w:ilvl w:val="0"/>
                <w:numId w:val="19"/>
              </w:numPr>
              <w:tabs>
                <w:tab w:val="left" w:pos="-142"/>
                <w:tab w:val="left" w:pos="0"/>
                <w:tab w:val="left" w:pos="390"/>
              </w:tabs>
              <w:spacing w:after="0"/>
              <w:ind w:left="-36" w:firstLine="0"/>
              <w:jc w:val="center"/>
              <w:rPr>
                <w:b/>
                <w:bCs/>
                <w:sz w:val="18"/>
                <w:szCs w:val="18"/>
              </w:rPr>
            </w:pPr>
            <w:bookmarkStart w:id="74" w:name="SUB130200"/>
            <w:bookmarkEnd w:id="74"/>
            <w:r w:rsidRPr="00493FB1">
              <w:rPr>
                <w:b/>
                <w:bCs/>
                <w:caps/>
                <w:sz w:val="18"/>
                <w:szCs w:val="18"/>
              </w:rPr>
              <w:lastRenderedPageBreak/>
              <w:t>Основания освобождения Страховщика                                                                                                от осуществления страховой выплаты.</w:t>
            </w:r>
          </w:p>
          <w:p w14:paraId="38C4BE1C" w14:textId="77777777" w:rsidR="001430BF" w:rsidRPr="00493FB1" w:rsidRDefault="001430BF" w:rsidP="00023BCE">
            <w:pPr>
              <w:pStyle w:val="a4"/>
              <w:numPr>
                <w:ilvl w:val="1"/>
                <w:numId w:val="19"/>
              </w:numPr>
              <w:tabs>
                <w:tab w:val="left" w:pos="-142"/>
                <w:tab w:val="left" w:pos="3"/>
                <w:tab w:val="left" w:pos="390"/>
              </w:tabs>
              <w:spacing w:after="0"/>
              <w:ind w:left="-36" w:firstLine="0"/>
              <w:jc w:val="both"/>
              <w:rPr>
                <w:b/>
                <w:bCs/>
                <w:sz w:val="18"/>
                <w:szCs w:val="18"/>
              </w:rPr>
            </w:pPr>
            <w:r w:rsidRPr="00493FB1">
              <w:rPr>
                <w:sz w:val="18"/>
                <w:szCs w:val="18"/>
              </w:rPr>
              <w:t>Страховщик вправе полностью или частично отказать в страховой выплате, если страховой случай произошел вследствие:</w:t>
            </w:r>
          </w:p>
          <w:p w14:paraId="6EBDFB74" w14:textId="77777777" w:rsidR="001430BF" w:rsidRPr="00493FB1" w:rsidRDefault="001430BF" w:rsidP="00023BCE">
            <w:pPr>
              <w:pStyle w:val="a4"/>
              <w:numPr>
                <w:ilvl w:val="0"/>
                <w:numId w:val="8"/>
              </w:numPr>
              <w:tabs>
                <w:tab w:val="num" w:pos="360"/>
              </w:tabs>
              <w:spacing w:after="0"/>
              <w:ind w:left="0" w:firstLine="0"/>
              <w:jc w:val="both"/>
              <w:rPr>
                <w:sz w:val="18"/>
                <w:szCs w:val="18"/>
              </w:rPr>
            </w:pPr>
            <w:bookmarkStart w:id="75" w:name="SUB220101"/>
            <w:bookmarkEnd w:id="75"/>
            <w:r w:rsidRPr="00493FB1">
              <w:rPr>
                <w:sz w:val="18"/>
                <w:szCs w:val="18"/>
              </w:rPr>
              <w:t>умышленных действий Выгодоприобретателя, направленных на возникновение страхового случая либо способствующих его наступлению, за исключением действий, совершенных в состоянии необходимой обороны и крайней необходимости;</w:t>
            </w:r>
            <w:bookmarkStart w:id="76" w:name="SUB220102"/>
            <w:bookmarkEnd w:id="76"/>
          </w:p>
          <w:p w14:paraId="096495B1" w14:textId="77777777" w:rsidR="001430BF" w:rsidRPr="00493FB1" w:rsidRDefault="001430BF" w:rsidP="00D9754C">
            <w:pPr>
              <w:pStyle w:val="a4"/>
              <w:numPr>
                <w:ilvl w:val="0"/>
                <w:numId w:val="8"/>
              </w:numPr>
              <w:tabs>
                <w:tab w:val="clear" w:pos="720"/>
              </w:tabs>
              <w:spacing w:after="0"/>
              <w:ind w:left="0" w:firstLine="0"/>
              <w:jc w:val="both"/>
              <w:rPr>
                <w:sz w:val="18"/>
                <w:szCs w:val="18"/>
              </w:rPr>
            </w:pPr>
            <w:r w:rsidRPr="00493FB1">
              <w:rPr>
                <w:sz w:val="18"/>
                <w:szCs w:val="18"/>
              </w:rPr>
              <w:t xml:space="preserve">действий Выгодоприобретателя, признанных в </w:t>
            </w:r>
            <w:r w:rsidRPr="00493FB1">
              <w:rPr>
                <w:sz w:val="18"/>
                <w:szCs w:val="18"/>
              </w:rPr>
              <w:lastRenderedPageBreak/>
              <w:t xml:space="preserve">порядке, установленном законодательными актами Республики Казахстан, умышленными </w:t>
            </w:r>
            <w:r w:rsidR="00D9754C" w:rsidRPr="00493FB1">
              <w:rPr>
                <w:sz w:val="18"/>
                <w:szCs w:val="18"/>
              </w:rPr>
              <w:t xml:space="preserve">уголовными </w:t>
            </w:r>
            <w:r w:rsidRPr="00493FB1">
              <w:rPr>
                <w:sz w:val="18"/>
                <w:szCs w:val="18"/>
              </w:rPr>
              <w:t>или административными правонарушениями, находящимися в причинной связи со страховым случаем.</w:t>
            </w:r>
          </w:p>
          <w:p w14:paraId="72CF6736" w14:textId="77777777" w:rsidR="001430BF" w:rsidRPr="00493FB1" w:rsidRDefault="001430BF" w:rsidP="00023BCE">
            <w:pPr>
              <w:pStyle w:val="a4"/>
              <w:numPr>
                <w:ilvl w:val="1"/>
                <w:numId w:val="19"/>
              </w:numPr>
              <w:spacing w:after="0"/>
              <w:ind w:left="0" w:firstLine="0"/>
              <w:jc w:val="both"/>
              <w:rPr>
                <w:sz w:val="18"/>
                <w:szCs w:val="18"/>
              </w:rPr>
            </w:pPr>
            <w:bookmarkStart w:id="77" w:name="SUB220200"/>
            <w:bookmarkEnd w:id="77"/>
            <w:r w:rsidRPr="00493FB1">
              <w:rPr>
                <w:sz w:val="18"/>
                <w:szCs w:val="18"/>
              </w:rPr>
              <w:t>Основанием для отказа Страховщика в осуществлении страховой выплаты может быть также следующее:</w:t>
            </w:r>
          </w:p>
          <w:p w14:paraId="19B78080" w14:textId="77777777" w:rsidR="001430BF" w:rsidRPr="00493FB1" w:rsidRDefault="001430BF" w:rsidP="00023BCE">
            <w:pPr>
              <w:pStyle w:val="a4"/>
              <w:numPr>
                <w:ilvl w:val="0"/>
                <w:numId w:val="9"/>
              </w:numPr>
              <w:tabs>
                <w:tab w:val="num" w:pos="360"/>
              </w:tabs>
              <w:spacing w:after="0"/>
              <w:ind w:left="0" w:firstLine="0"/>
              <w:jc w:val="both"/>
              <w:rPr>
                <w:sz w:val="18"/>
                <w:szCs w:val="18"/>
              </w:rPr>
            </w:pPr>
            <w:r w:rsidRPr="00493FB1">
              <w:rPr>
                <w:sz w:val="18"/>
                <w:szCs w:val="18"/>
              </w:rPr>
              <w:t>получение Страхователем соответствующего возмещения вреда от лица, виновного в причинении вреда;</w:t>
            </w:r>
            <w:bookmarkStart w:id="78" w:name="SUB220202"/>
            <w:bookmarkEnd w:id="78"/>
          </w:p>
          <w:p w14:paraId="2FC967F9" w14:textId="77777777" w:rsidR="001430BF" w:rsidRPr="00493FB1" w:rsidRDefault="001430BF" w:rsidP="00023BCE">
            <w:pPr>
              <w:pStyle w:val="a4"/>
              <w:numPr>
                <w:ilvl w:val="0"/>
                <w:numId w:val="9"/>
              </w:numPr>
              <w:tabs>
                <w:tab w:val="num" w:pos="360"/>
              </w:tabs>
              <w:spacing w:after="0"/>
              <w:ind w:left="0" w:firstLine="0"/>
              <w:jc w:val="both"/>
              <w:rPr>
                <w:sz w:val="18"/>
                <w:szCs w:val="18"/>
              </w:rPr>
            </w:pPr>
            <w:r w:rsidRPr="00493FB1">
              <w:rPr>
                <w:sz w:val="18"/>
                <w:szCs w:val="18"/>
              </w:rPr>
              <w:t>неуведомление или несвоевременное уведомление Страховщика о наступлении страхового случая, за исключением случаев, предусмотренных Законом;</w:t>
            </w:r>
            <w:bookmarkStart w:id="79" w:name="SUB220203"/>
            <w:bookmarkEnd w:id="79"/>
          </w:p>
          <w:p w14:paraId="5CA67B25" w14:textId="77777777" w:rsidR="001430BF" w:rsidRPr="00493FB1" w:rsidRDefault="001430BF" w:rsidP="00023BCE">
            <w:pPr>
              <w:pStyle w:val="a4"/>
              <w:numPr>
                <w:ilvl w:val="0"/>
                <w:numId w:val="9"/>
              </w:numPr>
              <w:tabs>
                <w:tab w:val="num" w:pos="360"/>
              </w:tabs>
              <w:spacing w:after="0"/>
              <w:ind w:left="0" w:firstLine="0"/>
              <w:jc w:val="both"/>
              <w:rPr>
                <w:sz w:val="18"/>
                <w:szCs w:val="18"/>
              </w:rPr>
            </w:pPr>
            <w:r w:rsidRPr="00493FB1">
              <w:rPr>
                <w:sz w:val="18"/>
                <w:szCs w:val="18"/>
              </w:rPr>
              <w:t>сообщение Страхователем Страховщику заведомо ложных сведений об объекте страхования, страховом риске, страховом случае и его последствиях;</w:t>
            </w:r>
            <w:bookmarkStart w:id="80" w:name="SUB220204"/>
            <w:bookmarkEnd w:id="80"/>
          </w:p>
          <w:p w14:paraId="79CF236A" w14:textId="77777777" w:rsidR="001430BF" w:rsidRPr="00493FB1" w:rsidRDefault="001430BF" w:rsidP="00023BCE">
            <w:pPr>
              <w:pStyle w:val="a4"/>
              <w:numPr>
                <w:ilvl w:val="0"/>
                <w:numId w:val="9"/>
              </w:numPr>
              <w:tabs>
                <w:tab w:val="num" w:pos="360"/>
              </w:tabs>
              <w:spacing w:after="0"/>
              <w:ind w:left="0" w:firstLine="0"/>
              <w:jc w:val="both"/>
              <w:rPr>
                <w:sz w:val="18"/>
                <w:szCs w:val="18"/>
              </w:rPr>
            </w:pPr>
            <w:r w:rsidRPr="00493FB1">
              <w:rPr>
                <w:sz w:val="18"/>
                <w:szCs w:val="18"/>
              </w:rPr>
              <w:t>умышленное непринятие Страхователем мер по уменьшению убытков от страхового случая;</w:t>
            </w:r>
            <w:bookmarkStart w:id="81" w:name="SUB220205"/>
            <w:bookmarkEnd w:id="81"/>
          </w:p>
          <w:p w14:paraId="1A8E85B5" w14:textId="77777777" w:rsidR="001430BF" w:rsidRPr="00493FB1" w:rsidRDefault="001430BF" w:rsidP="00023BCE">
            <w:pPr>
              <w:pStyle w:val="a4"/>
              <w:numPr>
                <w:ilvl w:val="0"/>
                <w:numId w:val="9"/>
              </w:numPr>
              <w:tabs>
                <w:tab w:val="num" w:pos="360"/>
              </w:tabs>
              <w:spacing w:after="0"/>
              <w:ind w:left="0" w:firstLine="0"/>
              <w:jc w:val="both"/>
              <w:rPr>
                <w:sz w:val="18"/>
                <w:szCs w:val="18"/>
              </w:rPr>
            </w:pPr>
            <w:r w:rsidRPr="00493FB1">
              <w:rPr>
                <w:sz w:val="18"/>
                <w:szCs w:val="18"/>
              </w:rPr>
              <w:t>воспрепятствование Страхователем Страховщику в расследовании обстоятельств наступления страхового случая и в установлении размера причиненного им убытка;</w:t>
            </w:r>
            <w:bookmarkStart w:id="82" w:name="SUB220206"/>
            <w:bookmarkEnd w:id="82"/>
          </w:p>
          <w:p w14:paraId="68AC2F51" w14:textId="77777777" w:rsidR="001430BF" w:rsidRPr="00493FB1" w:rsidRDefault="001430BF" w:rsidP="00023BCE">
            <w:pPr>
              <w:pStyle w:val="a4"/>
              <w:numPr>
                <w:ilvl w:val="0"/>
                <w:numId w:val="9"/>
              </w:numPr>
              <w:tabs>
                <w:tab w:val="num" w:pos="360"/>
              </w:tabs>
              <w:spacing w:after="0"/>
              <w:ind w:left="0" w:firstLine="0"/>
              <w:jc w:val="both"/>
              <w:rPr>
                <w:sz w:val="18"/>
                <w:szCs w:val="18"/>
              </w:rPr>
            </w:pPr>
            <w:r w:rsidRPr="00493FB1">
              <w:rPr>
                <w:sz w:val="18"/>
                <w:szCs w:val="18"/>
              </w:rPr>
              <w:t>отказ Страхователя от своего права требования к лицу, ответственному за наступление страхового случая, а также отказ передать Страховщику документы, необходимые для перехода к Страховщику права требования. Если страховое возмещение уже было выплачено, Страховщик вправе требовать его возврата полностью или частично.</w:t>
            </w:r>
          </w:p>
          <w:p w14:paraId="30A029F7" w14:textId="77777777" w:rsidR="001430BF" w:rsidRPr="00493FB1" w:rsidRDefault="001430BF" w:rsidP="00023BCE">
            <w:pPr>
              <w:numPr>
                <w:ilvl w:val="1"/>
                <w:numId w:val="19"/>
              </w:numPr>
              <w:tabs>
                <w:tab w:val="left" w:pos="419"/>
              </w:tabs>
              <w:autoSpaceDE w:val="0"/>
              <w:autoSpaceDN w:val="0"/>
              <w:ind w:left="0" w:firstLine="0"/>
              <w:jc w:val="both"/>
              <w:rPr>
                <w:noProof/>
                <w:sz w:val="18"/>
                <w:szCs w:val="18"/>
              </w:rPr>
            </w:pPr>
            <w:r w:rsidRPr="00493FB1">
              <w:rPr>
                <w:noProof/>
                <w:sz w:val="18"/>
                <w:szCs w:val="18"/>
              </w:rPr>
              <w:t>Неуведомление или несвоевременное уведомление Страховщика о наступлении страхового случая не может служить основанием для отказа в страховой выплате, если оно обусловлено причинами, не зависящими от воли Страхователя, и представлены соответствующие документы, подтверждающие данный факт.</w:t>
            </w:r>
            <w:bookmarkStart w:id="83" w:name="SUB220201"/>
            <w:bookmarkStart w:id="84" w:name="SUB220300"/>
            <w:bookmarkStart w:id="85" w:name="SUB220400"/>
            <w:bookmarkEnd w:id="83"/>
            <w:bookmarkEnd w:id="84"/>
            <w:bookmarkEnd w:id="85"/>
          </w:p>
          <w:p w14:paraId="0B76C605" w14:textId="77777777" w:rsidR="001430BF" w:rsidRPr="00493FB1" w:rsidRDefault="001430BF" w:rsidP="00023BCE">
            <w:pPr>
              <w:numPr>
                <w:ilvl w:val="1"/>
                <w:numId w:val="19"/>
              </w:numPr>
              <w:tabs>
                <w:tab w:val="left" w:pos="419"/>
              </w:tabs>
              <w:autoSpaceDE w:val="0"/>
              <w:autoSpaceDN w:val="0"/>
              <w:ind w:left="0" w:firstLine="0"/>
              <w:jc w:val="both"/>
              <w:rPr>
                <w:noProof/>
                <w:sz w:val="18"/>
                <w:szCs w:val="18"/>
              </w:rPr>
            </w:pPr>
            <w:r w:rsidRPr="00493FB1">
              <w:rPr>
                <w:noProof/>
                <w:sz w:val="18"/>
                <w:szCs w:val="18"/>
              </w:rPr>
              <w:t>При наличии оснований для отказа в страховой выплате Страховщик обязан в течение десяти рабочих дней со дня предъявления требования направить лицу, заявившему требование о страховой выплате, соответствующее решение о полном или частичном отказе в страховой выплате в письменной форме с мотивированным обоснованием причин отказа.</w:t>
            </w:r>
            <w:bookmarkStart w:id="86" w:name="SUB220500"/>
            <w:bookmarkEnd w:id="86"/>
          </w:p>
          <w:p w14:paraId="669766C3" w14:textId="77777777" w:rsidR="001430BF" w:rsidRPr="00493FB1" w:rsidRDefault="001430BF" w:rsidP="00023BCE">
            <w:pPr>
              <w:numPr>
                <w:ilvl w:val="1"/>
                <w:numId w:val="19"/>
              </w:numPr>
              <w:tabs>
                <w:tab w:val="left" w:pos="419"/>
              </w:tabs>
              <w:autoSpaceDE w:val="0"/>
              <w:autoSpaceDN w:val="0"/>
              <w:ind w:left="0" w:firstLine="0"/>
              <w:jc w:val="both"/>
              <w:rPr>
                <w:noProof/>
                <w:sz w:val="18"/>
                <w:szCs w:val="18"/>
              </w:rPr>
            </w:pPr>
            <w:r w:rsidRPr="00493FB1">
              <w:rPr>
                <w:noProof/>
                <w:sz w:val="18"/>
                <w:szCs w:val="18"/>
              </w:rPr>
              <w:t>Страховщик освобождается от осуществления страховой выплаты, если страховой случай произошел вследствие:</w:t>
            </w:r>
            <w:bookmarkStart w:id="87" w:name="SUB220501"/>
            <w:bookmarkEnd w:id="87"/>
          </w:p>
          <w:p w14:paraId="594E227A" w14:textId="77777777" w:rsidR="001430BF" w:rsidRPr="00493FB1" w:rsidRDefault="001430BF" w:rsidP="00023BCE">
            <w:pPr>
              <w:numPr>
                <w:ilvl w:val="0"/>
                <w:numId w:val="11"/>
              </w:numPr>
              <w:tabs>
                <w:tab w:val="clear" w:pos="720"/>
                <w:tab w:val="num" w:pos="284"/>
              </w:tabs>
              <w:autoSpaceDE w:val="0"/>
              <w:autoSpaceDN w:val="0"/>
              <w:ind w:left="0" w:firstLine="0"/>
              <w:jc w:val="both"/>
              <w:rPr>
                <w:noProof/>
                <w:sz w:val="18"/>
                <w:szCs w:val="18"/>
              </w:rPr>
            </w:pPr>
            <w:r w:rsidRPr="00493FB1">
              <w:rPr>
                <w:noProof/>
                <w:sz w:val="18"/>
                <w:szCs w:val="18"/>
              </w:rPr>
              <w:t>военных действий, гражданской войны, народных волнений всякого рода, массовых беспорядков или забастовок;</w:t>
            </w:r>
            <w:bookmarkStart w:id="88" w:name="SUB220502"/>
            <w:bookmarkEnd w:id="88"/>
          </w:p>
          <w:p w14:paraId="258D81C8" w14:textId="77777777" w:rsidR="001430BF" w:rsidRPr="00493FB1" w:rsidRDefault="001430BF" w:rsidP="00023BCE">
            <w:pPr>
              <w:numPr>
                <w:ilvl w:val="0"/>
                <w:numId w:val="11"/>
              </w:numPr>
              <w:tabs>
                <w:tab w:val="clear" w:pos="720"/>
                <w:tab w:val="num" w:pos="284"/>
              </w:tabs>
              <w:autoSpaceDE w:val="0"/>
              <w:autoSpaceDN w:val="0"/>
              <w:ind w:left="0" w:firstLine="0"/>
              <w:jc w:val="both"/>
              <w:rPr>
                <w:noProof/>
                <w:sz w:val="18"/>
                <w:szCs w:val="18"/>
              </w:rPr>
            </w:pPr>
            <w:r w:rsidRPr="00493FB1">
              <w:rPr>
                <w:noProof/>
                <w:sz w:val="18"/>
                <w:szCs w:val="18"/>
              </w:rPr>
              <w:t>чрезвычайных ситуаций природного характера.</w:t>
            </w:r>
            <w:bookmarkStart w:id="89" w:name="SUB220600"/>
            <w:bookmarkEnd w:id="89"/>
          </w:p>
          <w:p w14:paraId="40B898DE" w14:textId="77777777" w:rsidR="001430BF" w:rsidRPr="00493FB1" w:rsidRDefault="00A22BF0" w:rsidP="00DD4903">
            <w:pPr>
              <w:tabs>
                <w:tab w:val="left" w:pos="419"/>
              </w:tabs>
              <w:autoSpaceDE w:val="0"/>
              <w:autoSpaceDN w:val="0"/>
              <w:jc w:val="both"/>
              <w:rPr>
                <w:bCs/>
                <w:sz w:val="18"/>
                <w:szCs w:val="18"/>
              </w:rPr>
            </w:pPr>
            <w:r w:rsidRPr="00493FB1">
              <w:rPr>
                <w:bCs/>
                <w:sz w:val="18"/>
                <w:szCs w:val="18"/>
              </w:rPr>
              <w:t>Страховщик не вправе отказать в страховой выплате по основаниям, не предусмотренным Законом.</w:t>
            </w:r>
          </w:p>
        </w:tc>
      </w:tr>
      <w:tr w:rsidR="001430BF" w:rsidRPr="00493FB1" w14:paraId="5B2666EA" w14:textId="77777777" w:rsidTr="001430BF">
        <w:tc>
          <w:tcPr>
            <w:tcW w:w="5346" w:type="dxa"/>
          </w:tcPr>
          <w:p w14:paraId="54172F9C" w14:textId="77777777" w:rsidR="001430BF" w:rsidRPr="00493FB1" w:rsidRDefault="001430BF" w:rsidP="00023BCE">
            <w:pPr>
              <w:pStyle w:val="a9"/>
              <w:numPr>
                <w:ilvl w:val="0"/>
                <w:numId w:val="27"/>
              </w:numPr>
              <w:tabs>
                <w:tab w:val="left" w:pos="256"/>
              </w:tabs>
              <w:ind w:left="0" w:firstLine="0"/>
              <w:jc w:val="center"/>
              <w:rPr>
                <w:sz w:val="18"/>
                <w:szCs w:val="18"/>
                <w:lang w:val="kk-KZ"/>
              </w:rPr>
            </w:pPr>
            <w:r w:rsidRPr="00493FB1">
              <w:rPr>
                <w:rStyle w:val="s1"/>
                <w:color w:val="auto"/>
                <w:sz w:val="18"/>
                <w:szCs w:val="18"/>
                <w:lang w:val="kk-KZ"/>
              </w:rPr>
              <w:lastRenderedPageBreak/>
              <w:t>ЗИЯН КЕЛТІРГЕН ТҰЛҒАҒА КЕРІ ТАЛАП ҚОЮ ҚҰҚЫҒЫ</w:t>
            </w:r>
          </w:p>
          <w:p w14:paraId="188A43D9" w14:textId="77777777" w:rsidR="001430BF" w:rsidRPr="00493FB1" w:rsidRDefault="001430BF" w:rsidP="00023BCE">
            <w:pPr>
              <w:numPr>
                <w:ilvl w:val="1"/>
                <w:numId w:val="27"/>
              </w:numPr>
              <w:tabs>
                <w:tab w:val="left" w:pos="346"/>
              </w:tabs>
              <w:ind w:left="0" w:firstLine="0"/>
              <w:jc w:val="both"/>
              <w:rPr>
                <w:rStyle w:val="s0"/>
                <w:color w:val="auto"/>
                <w:sz w:val="18"/>
                <w:szCs w:val="18"/>
                <w:lang w:val="kk-KZ"/>
              </w:rPr>
            </w:pPr>
            <w:r w:rsidRPr="00493FB1">
              <w:rPr>
                <w:rStyle w:val="s0"/>
                <w:color w:val="auto"/>
                <w:sz w:val="18"/>
                <w:szCs w:val="18"/>
                <w:lang w:val="kk-KZ"/>
              </w:rPr>
              <w:t>Сақтандыру төлемін жүзеге асырған сақтандырушының сақтанушыға (сақтандырылушыға) мынадай жағдайларда:</w:t>
            </w:r>
          </w:p>
          <w:p w14:paraId="0B599CF3" w14:textId="77777777" w:rsidR="001430BF" w:rsidRPr="00493FB1" w:rsidRDefault="001430BF" w:rsidP="00023BCE">
            <w:pPr>
              <w:numPr>
                <w:ilvl w:val="0"/>
                <w:numId w:val="26"/>
              </w:numPr>
              <w:tabs>
                <w:tab w:val="left" w:pos="256"/>
              </w:tabs>
              <w:ind w:left="0" w:firstLine="0"/>
              <w:jc w:val="both"/>
              <w:rPr>
                <w:rStyle w:val="s0"/>
                <w:color w:val="auto"/>
                <w:sz w:val="18"/>
                <w:szCs w:val="18"/>
                <w:lang w:val="kk-KZ"/>
              </w:rPr>
            </w:pPr>
            <w:r w:rsidRPr="00493FB1">
              <w:rPr>
                <w:rStyle w:val="s0"/>
                <w:color w:val="auto"/>
                <w:sz w:val="18"/>
                <w:szCs w:val="18"/>
                <w:lang w:val="kk-KZ"/>
              </w:rPr>
              <w:t>сақтанушы (сақтандырылушы) Қазақстан Республикасының заңнамалық актілерінде белгіленген тәртіппен сақтандыру жағдайымен себептік байланыстағы қасақана қылмыстар немесе әкімшілік құқық бұзушылықтар деп танылған әрекет (әрекетсіздік) жасаған;</w:t>
            </w:r>
          </w:p>
          <w:p w14:paraId="07E6C3D6" w14:textId="77777777" w:rsidR="001430BF" w:rsidRPr="00493FB1" w:rsidRDefault="001430BF" w:rsidP="00023BCE">
            <w:pPr>
              <w:numPr>
                <w:ilvl w:val="0"/>
                <w:numId w:val="26"/>
              </w:numPr>
              <w:tabs>
                <w:tab w:val="left" w:pos="256"/>
              </w:tabs>
              <w:ind w:left="0" w:firstLine="0"/>
              <w:jc w:val="both"/>
              <w:rPr>
                <w:rStyle w:val="s0"/>
                <w:color w:val="auto"/>
                <w:sz w:val="18"/>
                <w:szCs w:val="18"/>
                <w:lang w:val="kk-KZ"/>
              </w:rPr>
            </w:pPr>
            <w:r w:rsidRPr="00493FB1">
              <w:rPr>
                <w:rStyle w:val="s0"/>
                <w:color w:val="auto"/>
                <w:sz w:val="18"/>
                <w:szCs w:val="18"/>
                <w:lang w:val="kk-KZ"/>
              </w:rPr>
              <w:t>сақтанушы сақтандыру объектісі, сақтандыру тәуекелі, сақтандыру жағдайы және оның салдарлары туралы сақтандырушыға көрінеу жалған мәліметтер хабарлаған;</w:t>
            </w:r>
          </w:p>
          <w:p w14:paraId="3AF3AD01" w14:textId="77777777" w:rsidR="001430BF" w:rsidRPr="00493FB1" w:rsidRDefault="001430BF" w:rsidP="00023BCE">
            <w:pPr>
              <w:numPr>
                <w:ilvl w:val="0"/>
                <w:numId w:val="26"/>
              </w:numPr>
              <w:tabs>
                <w:tab w:val="left" w:pos="256"/>
              </w:tabs>
              <w:ind w:left="0" w:firstLine="0"/>
              <w:jc w:val="both"/>
              <w:rPr>
                <w:rStyle w:val="s0"/>
                <w:color w:val="auto"/>
                <w:sz w:val="18"/>
                <w:szCs w:val="18"/>
                <w:lang w:val="kk-KZ"/>
              </w:rPr>
            </w:pPr>
            <w:r w:rsidRPr="00493FB1">
              <w:rPr>
                <w:rStyle w:val="s0"/>
                <w:color w:val="auto"/>
                <w:sz w:val="18"/>
                <w:szCs w:val="18"/>
                <w:lang w:val="kk-KZ"/>
              </w:rPr>
              <w:t>сақтанушы (сақтандырылушы) сақтандыру жағдайының басталуына жауапты тұлғаға өзінің талап қою құқығынан бас тартқан, сондай-ақ сақтандырушыға талап қою құқығының ауысуы үшін қажетті құжаттарды беруден бас тартқан жағдайларда жүзеге асырылған сақтандыру төлемі шегінде қарсы талап қою құқығы бар.</w:t>
            </w:r>
          </w:p>
          <w:p w14:paraId="3140C50C" w14:textId="77777777" w:rsidR="001430BF" w:rsidRPr="00493FB1" w:rsidRDefault="001430BF" w:rsidP="00023BCE">
            <w:pPr>
              <w:numPr>
                <w:ilvl w:val="1"/>
                <w:numId w:val="27"/>
              </w:numPr>
              <w:tabs>
                <w:tab w:val="left" w:pos="398"/>
              </w:tabs>
              <w:ind w:left="0" w:firstLine="0"/>
              <w:jc w:val="both"/>
              <w:rPr>
                <w:sz w:val="18"/>
                <w:szCs w:val="18"/>
                <w:lang w:val="kk-KZ"/>
              </w:rPr>
            </w:pPr>
            <w:r w:rsidRPr="00493FB1">
              <w:rPr>
                <w:rStyle w:val="s0"/>
                <w:color w:val="auto"/>
                <w:sz w:val="18"/>
                <w:szCs w:val="18"/>
                <w:lang w:val="kk-KZ"/>
              </w:rPr>
              <w:t>Сақтанушының сақтандыру нәтижесінде сақтандырушы өтеген зиян үшін жауапты тұлғаға кері талап қою құқығы сақтандыру төлемін жүзеге асырған сақтандырушыға ол төлеген сома шегінде ауысады.</w:t>
            </w:r>
          </w:p>
          <w:p w14:paraId="1CD4345B" w14:textId="77777777" w:rsidR="001430BF" w:rsidRPr="00493FB1" w:rsidRDefault="001430BF" w:rsidP="00110EA8">
            <w:pPr>
              <w:autoSpaceDE w:val="0"/>
              <w:autoSpaceDN w:val="0"/>
              <w:jc w:val="both"/>
              <w:rPr>
                <w:noProof/>
                <w:sz w:val="18"/>
                <w:szCs w:val="18"/>
                <w:lang w:val="kk-KZ"/>
              </w:rPr>
            </w:pPr>
          </w:p>
        </w:tc>
        <w:tc>
          <w:tcPr>
            <w:tcW w:w="4961" w:type="dxa"/>
          </w:tcPr>
          <w:p w14:paraId="13E9361E" w14:textId="77777777" w:rsidR="001430BF" w:rsidRPr="00493FB1" w:rsidRDefault="001430BF" w:rsidP="00023BCE">
            <w:pPr>
              <w:numPr>
                <w:ilvl w:val="0"/>
                <w:numId w:val="22"/>
              </w:numPr>
              <w:tabs>
                <w:tab w:val="left" w:pos="390"/>
              </w:tabs>
              <w:autoSpaceDE w:val="0"/>
              <w:autoSpaceDN w:val="0"/>
              <w:ind w:left="0" w:hanging="36"/>
              <w:jc w:val="center"/>
              <w:rPr>
                <w:b/>
                <w:bCs/>
                <w:noProof/>
                <w:sz w:val="18"/>
                <w:szCs w:val="18"/>
              </w:rPr>
            </w:pPr>
            <w:r w:rsidRPr="00493FB1">
              <w:rPr>
                <w:b/>
                <w:bCs/>
                <w:sz w:val="18"/>
                <w:szCs w:val="18"/>
              </w:rPr>
              <w:t>ПРАВО ОБРАТНОГО ТРЕБОВАНИЯ К ЛИЦУ, ПРИЧИНИВШЕМУ ВРЕД</w:t>
            </w:r>
          </w:p>
          <w:p w14:paraId="74CDD312" w14:textId="77777777" w:rsidR="001430BF" w:rsidRPr="00493FB1" w:rsidRDefault="001430BF" w:rsidP="00023BCE">
            <w:pPr>
              <w:numPr>
                <w:ilvl w:val="1"/>
                <w:numId w:val="22"/>
              </w:numPr>
              <w:tabs>
                <w:tab w:val="left" w:pos="426"/>
              </w:tabs>
              <w:autoSpaceDE w:val="0"/>
              <w:autoSpaceDN w:val="0"/>
              <w:ind w:left="0" w:firstLine="0"/>
              <w:jc w:val="both"/>
              <w:rPr>
                <w:b/>
                <w:bCs/>
                <w:noProof/>
                <w:sz w:val="18"/>
                <w:szCs w:val="18"/>
              </w:rPr>
            </w:pPr>
            <w:r w:rsidRPr="00493FB1">
              <w:rPr>
                <w:sz w:val="18"/>
                <w:szCs w:val="18"/>
              </w:rPr>
              <w:t>Страховщик, осуществивший страховую выплату, имеет право обратного требования к Страхователю (застрахованному) в пределах осуществленной страховой выплаты в следующих случаях:</w:t>
            </w:r>
          </w:p>
          <w:p w14:paraId="17273FE5" w14:textId="77777777" w:rsidR="001430BF" w:rsidRPr="00493FB1" w:rsidRDefault="001430BF" w:rsidP="00023BCE">
            <w:pPr>
              <w:pStyle w:val="a4"/>
              <w:numPr>
                <w:ilvl w:val="0"/>
                <w:numId w:val="7"/>
              </w:numPr>
              <w:tabs>
                <w:tab w:val="left" w:pos="-142"/>
                <w:tab w:val="num" w:pos="0"/>
                <w:tab w:val="num" w:pos="180"/>
                <w:tab w:val="left" w:pos="540"/>
              </w:tabs>
              <w:spacing w:after="0"/>
              <w:ind w:left="0" w:firstLine="0"/>
              <w:jc w:val="both"/>
              <w:rPr>
                <w:sz w:val="18"/>
                <w:szCs w:val="18"/>
              </w:rPr>
            </w:pPr>
            <w:r w:rsidRPr="00493FB1">
              <w:rPr>
                <w:sz w:val="18"/>
                <w:szCs w:val="18"/>
              </w:rPr>
              <w:t>совершения Страхователем (Застрахованным) действий, признанных в порядке, установленном законодательными актами Республики Казахстан, умышленными преступлениями либо административными правонарушениями, находящимися в причинной связи со страховым случаем;</w:t>
            </w:r>
          </w:p>
          <w:p w14:paraId="57CAEC76" w14:textId="77777777" w:rsidR="001430BF" w:rsidRPr="00493FB1" w:rsidRDefault="001430BF" w:rsidP="00023BCE">
            <w:pPr>
              <w:pStyle w:val="a4"/>
              <w:numPr>
                <w:ilvl w:val="0"/>
                <w:numId w:val="7"/>
              </w:numPr>
              <w:tabs>
                <w:tab w:val="left" w:pos="-142"/>
                <w:tab w:val="num" w:pos="0"/>
                <w:tab w:val="num" w:pos="180"/>
                <w:tab w:val="left" w:pos="540"/>
              </w:tabs>
              <w:spacing w:after="0"/>
              <w:ind w:left="0" w:firstLine="0"/>
              <w:jc w:val="both"/>
              <w:rPr>
                <w:sz w:val="18"/>
                <w:szCs w:val="18"/>
              </w:rPr>
            </w:pPr>
            <w:r w:rsidRPr="00493FB1">
              <w:rPr>
                <w:sz w:val="18"/>
                <w:szCs w:val="18"/>
              </w:rPr>
              <w:t>сообщения Страхователем Страховщику заведомо ложных сведений об объекте страхования, о страховом риске, страховом случае и его последствиях;</w:t>
            </w:r>
          </w:p>
          <w:p w14:paraId="1EDE5485" w14:textId="77777777" w:rsidR="001430BF" w:rsidRPr="00493FB1" w:rsidRDefault="001430BF" w:rsidP="00023BCE">
            <w:pPr>
              <w:pStyle w:val="a4"/>
              <w:numPr>
                <w:ilvl w:val="0"/>
                <w:numId w:val="7"/>
              </w:numPr>
              <w:tabs>
                <w:tab w:val="left" w:pos="-142"/>
                <w:tab w:val="num" w:pos="0"/>
                <w:tab w:val="num" w:pos="180"/>
                <w:tab w:val="left" w:pos="540"/>
              </w:tabs>
              <w:spacing w:after="0"/>
              <w:ind w:left="0" w:firstLine="0"/>
              <w:jc w:val="both"/>
              <w:rPr>
                <w:sz w:val="18"/>
                <w:szCs w:val="18"/>
              </w:rPr>
            </w:pPr>
            <w:r w:rsidRPr="00493FB1">
              <w:rPr>
                <w:sz w:val="18"/>
                <w:szCs w:val="18"/>
              </w:rPr>
              <w:t>отказа Страхователя (Застрахованного) от своего права требования к лицу, ответственному за наступление страхового случая, а также отказа передать Страховщику документы, необходимые для перехода права требования.</w:t>
            </w:r>
            <w:bookmarkStart w:id="90" w:name="SUB210101"/>
            <w:bookmarkStart w:id="91" w:name="SUB210200"/>
            <w:bookmarkEnd w:id="90"/>
            <w:bookmarkEnd w:id="91"/>
          </w:p>
          <w:p w14:paraId="525D2A23" w14:textId="77777777" w:rsidR="001430BF" w:rsidRPr="00493FB1" w:rsidRDefault="001430BF" w:rsidP="00023BCE">
            <w:pPr>
              <w:pStyle w:val="a4"/>
              <w:numPr>
                <w:ilvl w:val="1"/>
                <w:numId w:val="22"/>
              </w:numPr>
              <w:tabs>
                <w:tab w:val="left" w:pos="0"/>
                <w:tab w:val="left" w:pos="426"/>
              </w:tabs>
              <w:spacing w:after="0"/>
              <w:ind w:left="0" w:firstLine="0"/>
              <w:jc w:val="both"/>
              <w:rPr>
                <w:b/>
                <w:bCs/>
                <w:sz w:val="18"/>
                <w:szCs w:val="18"/>
              </w:rPr>
            </w:pPr>
            <w:r w:rsidRPr="00493FB1">
              <w:rPr>
                <w:sz w:val="18"/>
                <w:szCs w:val="18"/>
              </w:rPr>
              <w:t xml:space="preserve">К Страховщику, осуществившему страховую выплату, переходит в пределах выплаченной суммы право обратного требования, которое Страхователь (Застрахованный) имеет к лицу, ответственному за вред, возмещенный Страховщиком </w:t>
            </w:r>
            <w:r w:rsidRPr="00493FB1">
              <w:rPr>
                <w:sz w:val="18"/>
                <w:szCs w:val="18"/>
              </w:rPr>
              <w:lastRenderedPageBreak/>
              <w:t>в результате страхования.</w:t>
            </w:r>
          </w:p>
        </w:tc>
      </w:tr>
      <w:tr w:rsidR="001430BF" w:rsidRPr="00493FB1" w14:paraId="70309E9D" w14:textId="77777777" w:rsidTr="001430BF">
        <w:tc>
          <w:tcPr>
            <w:tcW w:w="5346" w:type="dxa"/>
          </w:tcPr>
          <w:p w14:paraId="6B4715EB" w14:textId="77777777" w:rsidR="001430BF" w:rsidRPr="00493FB1" w:rsidRDefault="001430BF" w:rsidP="00023BCE">
            <w:pPr>
              <w:pStyle w:val="a4"/>
              <w:numPr>
                <w:ilvl w:val="0"/>
                <w:numId w:val="22"/>
              </w:numPr>
              <w:tabs>
                <w:tab w:val="left" w:pos="0"/>
                <w:tab w:val="left" w:pos="426"/>
              </w:tabs>
              <w:spacing w:after="0"/>
              <w:jc w:val="center"/>
              <w:rPr>
                <w:b/>
                <w:bCs/>
                <w:sz w:val="18"/>
                <w:szCs w:val="18"/>
              </w:rPr>
            </w:pPr>
            <w:r w:rsidRPr="00493FB1">
              <w:rPr>
                <w:b/>
                <w:bCs/>
                <w:sz w:val="18"/>
                <w:szCs w:val="18"/>
              </w:rPr>
              <w:lastRenderedPageBreak/>
              <w:t>ФОРС-МАЖОР</w:t>
            </w:r>
          </w:p>
          <w:p w14:paraId="2120BC54" w14:textId="77777777" w:rsidR="001430BF" w:rsidRPr="00493FB1" w:rsidRDefault="001430BF" w:rsidP="00023BCE">
            <w:pPr>
              <w:pStyle w:val="a4"/>
              <w:numPr>
                <w:ilvl w:val="1"/>
                <w:numId w:val="22"/>
              </w:numPr>
              <w:tabs>
                <w:tab w:val="left" w:pos="0"/>
                <w:tab w:val="left" w:pos="398"/>
              </w:tabs>
              <w:spacing w:after="0"/>
              <w:ind w:left="0" w:firstLine="0"/>
              <w:jc w:val="both"/>
              <w:rPr>
                <w:b/>
                <w:bCs/>
                <w:sz w:val="18"/>
                <w:szCs w:val="18"/>
                <w:lang w:val="kk-KZ"/>
              </w:rPr>
            </w:pPr>
            <w:r w:rsidRPr="00493FB1">
              <w:rPr>
                <w:sz w:val="18"/>
                <w:szCs w:val="18"/>
                <w:lang w:val="kk-KZ"/>
              </w:rPr>
              <w:t xml:space="preserve">Форс-мажор – егер ол алдын-ала болжап білуге болмайтын, жеңіс бермейтін төтенше сипаттағы жағдайдың нәтижесі бойынша Шарт жасалғаннан кейін туындаса, тараптар Шарт бойынша міндеттерін орындаудан босатылады </w:t>
            </w:r>
          </w:p>
          <w:p w14:paraId="7FE5A1FA" w14:textId="77777777" w:rsidR="001430BF" w:rsidRPr="00493FB1" w:rsidRDefault="001430BF" w:rsidP="00023BCE">
            <w:pPr>
              <w:pStyle w:val="a4"/>
              <w:numPr>
                <w:ilvl w:val="1"/>
                <w:numId w:val="22"/>
              </w:numPr>
              <w:tabs>
                <w:tab w:val="left" w:pos="0"/>
                <w:tab w:val="left" w:pos="398"/>
              </w:tabs>
              <w:spacing w:after="0"/>
              <w:ind w:left="0" w:firstLine="0"/>
              <w:jc w:val="both"/>
              <w:rPr>
                <w:sz w:val="18"/>
                <w:szCs w:val="18"/>
                <w:lang w:val="kk-KZ"/>
              </w:rPr>
            </w:pPr>
            <w:r w:rsidRPr="00493FB1">
              <w:rPr>
                <w:sz w:val="18"/>
                <w:szCs w:val="18"/>
                <w:lang w:val="kk-KZ"/>
              </w:rPr>
              <w:t xml:space="preserve">Форс-мажорлық жағдайға, олармен шектелмеген, төмендегі құбылыстар жатады: су тасқыны, өрттер, жер сілкінуі және басқа табиғи апаттар, соғыстар немесе кез-келген сипаттағы соғыс іс-қимылдары, блокадалар, меплекеттік органдардың тыйым салуы. </w:t>
            </w:r>
          </w:p>
          <w:p w14:paraId="2783EE41" w14:textId="77777777" w:rsidR="001430BF" w:rsidRPr="00493FB1" w:rsidRDefault="001430BF" w:rsidP="00023BCE">
            <w:pPr>
              <w:pStyle w:val="a4"/>
              <w:numPr>
                <w:ilvl w:val="1"/>
                <w:numId w:val="22"/>
              </w:numPr>
              <w:tabs>
                <w:tab w:val="left" w:pos="0"/>
                <w:tab w:val="left" w:pos="398"/>
              </w:tabs>
              <w:spacing w:after="0"/>
              <w:ind w:left="0" w:firstLine="0"/>
              <w:jc w:val="both"/>
              <w:rPr>
                <w:sz w:val="18"/>
                <w:szCs w:val="18"/>
                <w:lang w:val="kk-KZ"/>
              </w:rPr>
            </w:pPr>
            <w:r w:rsidRPr="00493FB1">
              <w:rPr>
                <w:sz w:val="18"/>
                <w:szCs w:val="18"/>
                <w:lang w:val="kk-KZ"/>
              </w:rPr>
              <w:t xml:space="preserve">форс-мажорлық жағдайға тап болған Тарап, ондай жағдайдың басталғаны туралы басқа тарапты 3 (үш) жұмыс күні ішінде хабардар етуге міндетті. </w:t>
            </w:r>
          </w:p>
          <w:p w14:paraId="0B5805F7" w14:textId="77777777" w:rsidR="001430BF" w:rsidRPr="00493FB1" w:rsidRDefault="001430BF" w:rsidP="00023BCE">
            <w:pPr>
              <w:pStyle w:val="a4"/>
              <w:numPr>
                <w:ilvl w:val="1"/>
                <w:numId w:val="22"/>
              </w:numPr>
              <w:tabs>
                <w:tab w:val="left" w:pos="0"/>
                <w:tab w:val="left" w:pos="398"/>
              </w:tabs>
              <w:spacing w:after="0"/>
              <w:ind w:left="0" w:firstLine="0"/>
              <w:jc w:val="both"/>
              <w:rPr>
                <w:sz w:val="18"/>
                <w:szCs w:val="18"/>
                <w:lang w:val="kk-KZ"/>
              </w:rPr>
            </w:pPr>
            <w:r w:rsidRPr="00493FB1">
              <w:rPr>
                <w:sz w:val="18"/>
                <w:szCs w:val="18"/>
                <w:lang w:val="kk-KZ"/>
              </w:rPr>
              <w:t xml:space="preserve">форс-мажорлық жағдайдың болуы құзіретті органдардың тиісті құжаттарымен дәлелденуі қажет. </w:t>
            </w:r>
          </w:p>
          <w:p w14:paraId="4AE979BF" w14:textId="77777777" w:rsidR="001430BF" w:rsidRPr="00493FB1" w:rsidRDefault="001430BF" w:rsidP="001430BF">
            <w:pPr>
              <w:pStyle w:val="a4"/>
              <w:tabs>
                <w:tab w:val="left" w:pos="0"/>
                <w:tab w:val="left" w:pos="426"/>
              </w:tabs>
              <w:spacing w:after="0"/>
              <w:ind w:left="360"/>
              <w:rPr>
                <w:b/>
                <w:bCs/>
                <w:sz w:val="18"/>
                <w:szCs w:val="18"/>
                <w:lang w:val="kk-KZ"/>
              </w:rPr>
            </w:pPr>
          </w:p>
        </w:tc>
        <w:tc>
          <w:tcPr>
            <w:tcW w:w="4961" w:type="dxa"/>
          </w:tcPr>
          <w:p w14:paraId="79F063E2" w14:textId="77777777" w:rsidR="001430BF" w:rsidRPr="00493FB1" w:rsidRDefault="001430BF" w:rsidP="00023BCE">
            <w:pPr>
              <w:pStyle w:val="a4"/>
              <w:numPr>
                <w:ilvl w:val="0"/>
                <w:numId w:val="27"/>
              </w:numPr>
              <w:tabs>
                <w:tab w:val="left" w:pos="0"/>
                <w:tab w:val="left" w:pos="426"/>
              </w:tabs>
              <w:spacing w:after="0"/>
              <w:jc w:val="center"/>
              <w:rPr>
                <w:b/>
                <w:bCs/>
                <w:sz w:val="18"/>
                <w:szCs w:val="18"/>
              </w:rPr>
            </w:pPr>
            <w:r w:rsidRPr="00493FB1">
              <w:rPr>
                <w:b/>
                <w:bCs/>
                <w:sz w:val="18"/>
                <w:szCs w:val="18"/>
              </w:rPr>
              <w:t>ФОРС-МАЖОР</w:t>
            </w:r>
          </w:p>
          <w:p w14:paraId="1634CA98" w14:textId="77777777" w:rsidR="001430BF" w:rsidRPr="00493FB1" w:rsidRDefault="001430BF" w:rsidP="00023BCE">
            <w:pPr>
              <w:pStyle w:val="a4"/>
              <w:numPr>
                <w:ilvl w:val="1"/>
                <w:numId w:val="27"/>
              </w:numPr>
              <w:tabs>
                <w:tab w:val="left" w:pos="0"/>
                <w:tab w:val="left" w:pos="390"/>
              </w:tabs>
              <w:spacing w:after="0"/>
              <w:ind w:left="-36" w:firstLine="0"/>
              <w:jc w:val="both"/>
              <w:rPr>
                <w:b/>
                <w:bCs/>
                <w:sz w:val="18"/>
                <w:szCs w:val="18"/>
              </w:rPr>
            </w:pPr>
            <w:r w:rsidRPr="00493FB1">
              <w:rPr>
                <w:sz w:val="18"/>
                <w:szCs w:val="18"/>
              </w:rPr>
              <w:t xml:space="preserve">Форс-мажор </w:t>
            </w:r>
            <w:r w:rsidR="008C6187">
              <w:rPr>
                <w:sz w:val="18"/>
                <w:szCs w:val="18"/>
              </w:rPr>
              <w:t xml:space="preserve">- чрезвычайные обстоятельства, </w:t>
            </w:r>
            <w:r w:rsidRPr="00493FB1">
              <w:rPr>
                <w:sz w:val="18"/>
                <w:szCs w:val="18"/>
              </w:rPr>
              <w:t>при  наступлении которых стороны освобождаются от выполнения обязательств по Договору,  если  это  невыполнение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невозможно было ни предвидеть, ни преодолеть.</w:t>
            </w:r>
          </w:p>
          <w:p w14:paraId="024CD581" w14:textId="77777777" w:rsidR="001430BF" w:rsidRPr="00493FB1" w:rsidRDefault="001430BF" w:rsidP="00023BCE">
            <w:pPr>
              <w:pStyle w:val="a4"/>
              <w:numPr>
                <w:ilvl w:val="1"/>
                <w:numId w:val="27"/>
              </w:numPr>
              <w:tabs>
                <w:tab w:val="left" w:pos="0"/>
                <w:tab w:val="left" w:pos="390"/>
              </w:tabs>
              <w:spacing w:after="0"/>
              <w:ind w:left="-36" w:firstLine="0"/>
              <w:jc w:val="both"/>
              <w:rPr>
                <w:sz w:val="18"/>
                <w:szCs w:val="18"/>
              </w:rPr>
            </w:pPr>
            <w:r w:rsidRPr="00493FB1">
              <w:rPr>
                <w:sz w:val="18"/>
                <w:szCs w:val="18"/>
              </w:rPr>
              <w:t>Форс-мажорные обстоятельства включают в себя, но не ограничиваются этим: наводнения, пожары, землетрясения и другие стихийные бедствия, войны или военные действия любого характера, блокады, запреты государственных органов.</w:t>
            </w:r>
          </w:p>
          <w:p w14:paraId="58A776C0" w14:textId="77777777" w:rsidR="001430BF" w:rsidRPr="00493FB1" w:rsidRDefault="001430BF" w:rsidP="00023BCE">
            <w:pPr>
              <w:pStyle w:val="a4"/>
              <w:numPr>
                <w:ilvl w:val="1"/>
                <w:numId w:val="27"/>
              </w:numPr>
              <w:tabs>
                <w:tab w:val="left" w:pos="0"/>
                <w:tab w:val="left" w:pos="390"/>
              </w:tabs>
              <w:spacing w:after="0"/>
              <w:ind w:left="-36" w:firstLine="0"/>
              <w:jc w:val="both"/>
              <w:rPr>
                <w:sz w:val="18"/>
                <w:szCs w:val="18"/>
              </w:rPr>
            </w:pPr>
            <w:r w:rsidRPr="00493FB1">
              <w:rPr>
                <w:sz w:val="18"/>
                <w:szCs w:val="18"/>
              </w:rPr>
              <w:t>Сторона, которая испытывает действие форс-мажорных обстоятельств, обязана уведомить о наступлении таких обстоятельств, другую Сторону в течение 3 (трех) рабочих дней.</w:t>
            </w:r>
          </w:p>
          <w:p w14:paraId="2B838922" w14:textId="77777777" w:rsidR="001430BF" w:rsidRPr="00493FB1" w:rsidRDefault="001430BF" w:rsidP="00023BCE">
            <w:pPr>
              <w:pStyle w:val="a4"/>
              <w:numPr>
                <w:ilvl w:val="1"/>
                <w:numId w:val="27"/>
              </w:numPr>
              <w:tabs>
                <w:tab w:val="left" w:pos="0"/>
                <w:tab w:val="left" w:pos="390"/>
              </w:tabs>
              <w:spacing w:after="0"/>
              <w:ind w:left="-36" w:firstLine="0"/>
              <w:jc w:val="both"/>
              <w:rPr>
                <w:b/>
                <w:bCs/>
                <w:sz w:val="18"/>
                <w:szCs w:val="18"/>
              </w:rPr>
            </w:pPr>
            <w:r w:rsidRPr="00493FB1">
              <w:rPr>
                <w:sz w:val="18"/>
                <w:szCs w:val="18"/>
              </w:rPr>
              <w:t>Действие форс-мажорных обстоятельств должно подтверждаться соответствующими документами компетентных органов.</w:t>
            </w:r>
          </w:p>
        </w:tc>
      </w:tr>
      <w:tr w:rsidR="001430BF" w:rsidRPr="00493FB1" w14:paraId="6AF56F70" w14:textId="77777777" w:rsidTr="001430BF">
        <w:tc>
          <w:tcPr>
            <w:tcW w:w="5346" w:type="dxa"/>
          </w:tcPr>
          <w:p w14:paraId="1441CEE5" w14:textId="77777777" w:rsidR="001430BF" w:rsidRPr="00493FB1" w:rsidRDefault="001430BF" w:rsidP="00023BCE">
            <w:pPr>
              <w:pStyle w:val="a4"/>
              <w:numPr>
                <w:ilvl w:val="0"/>
                <w:numId w:val="22"/>
              </w:numPr>
              <w:tabs>
                <w:tab w:val="left" w:pos="-142"/>
                <w:tab w:val="left" w:pos="398"/>
              </w:tabs>
              <w:spacing w:after="0"/>
              <w:jc w:val="center"/>
              <w:rPr>
                <w:b/>
                <w:bCs/>
                <w:caps/>
                <w:sz w:val="18"/>
                <w:szCs w:val="18"/>
              </w:rPr>
            </w:pPr>
            <w:r w:rsidRPr="00493FB1">
              <w:rPr>
                <w:b/>
                <w:bCs/>
                <w:caps/>
                <w:sz w:val="18"/>
                <w:szCs w:val="18"/>
                <w:lang w:val="kk-KZ"/>
              </w:rPr>
              <w:t>ДАУЛАРДЫ ҚАРАУ ТӘРТІБІ</w:t>
            </w:r>
          </w:p>
          <w:p w14:paraId="3BAAE35C" w14:textId="77777777" w:rsidR="00C9579B" w:rsidRPr="00493FB1" w:rsidRDefault="00C37910" w:rsidP="00C9579B">
            <w:pPr>
              <w:pStyle w:val="a4"/>
              <w:numPr>
                <w:ilvl w:val="1"/>
                <w:numId w:val="22"/>
              </w:numPr>
              <w:tabs>
                <w:tab w:val="left" w:pos="-142"/>
                <w:tab w:val="left" w:pos="0"/>
                <w:tab w:val="left" w:pos="419"/>
              </w:tabs>
              <w:spacing w:after="0"/>
              <w:ind w:left="-7" w:firstLine="7"/>
              <w:jc w:val="both"/>
              <w:rPr>
                <w:b/>
                <w:bCs/>
                <w:caps/>
                <w:sz w:val="18"/>
                <w:szCs w:val="18"/>
              </w:rPr>
            </w:pPr>
            <w:r w:rsidRPr="00493FB1">
              <w:rPr>
                <w:sz w:val="18"/>
                <w:szCs w:val="18"/>
                <w:lang w:val="kk-KZ"/>
              </w:rPr>
              <w:t xml:space="preserve">Міндетті экологиялық сақтандыру шартынан туындайтын дау болған кезде Сақтанушы (Жәбірленуші, Пайда алушы):  </w:t>
            </w:r>
          </w:p>
          <w:p w14:paraId="25E114CB" w14:textId="77777777" w:rsidR="00C9579B" w:rsidRPr="00493FB1" w:rsidRDefault="00C9579B" w:rsidP="00C9579B">
            <w:pPr>
              <w:pStyle w:val="a4"/>
              <w:tabs>
                <w:tab w:val="left" w:pos="-142"/>
                <w:tab w:val="left" w:pos="0"/>
                <w:tab w:val="left" w:pos="419"/>
              </w:tabs>
              <w:spacing w:after="0"/>
              <w:jc w:val="both"/>
              <w:rPr>
                <w:sz w:val="18"/>
                <w:szCs w:val="18"/>
                <w:lang w:val="kk-KZ"/>
              </w:rPr>
            </w:pPr>
            <w:r w:rsidRPr="00493FB1">
              <w:rPr>
                <w:bCs/>
                <w:caps/>
                <w:sz w:val="18"/>
                <w:szCs w:val="18"/>
                <w:lang w:val="kk-KZ"/>
              </w:rPr>
              <w:t xml:space="preserve">1) </w:t>
            </w:r>
            <w:r w:rsidRPr="00493FB1">
              <w:rPr>
                <w:sz w:val="18"/>
                <w:szCs w:val="18"/>
                <w:lang w:val="kk-KZ"/>
              </w:rPr>
              <w:t>Сақтандырушыға (оның ішінде сақтандырушының филиалы, өкілдігі, интернет-ресурстары арқылы) талаптарды көрсетіп және оның талаптарын растайтын құжаттар</w:t>
            </w:r>
            <w:r w:rsidR="007F39C5" w:rsidRPr="00493FB1">
              <w:rPr>
                <w:sz w:val="18"/>
                <w:szCs w:val="18"/>
                <w:lang w:val="kk-KZ"/>
              </w:rPr>
              <w:t>ды</w:t>
            </w:r>
            <w:r w:rsidRPr="00493FB1">
              <w:rPr>
                <w:sz w:val="18"/>
                <w:szCs w:val="18"/>
                <w:lang w:val="kk-KZ"/>
              </w:rPr>
              <w:t xml:space="preserve"> қоса тіркей отырып, жазбаша өтініш жолдауға немесе  </w:t>
            </w:r>
          </w:p>
          <w:p w14:paraId="46E77774" w14:textId="77777777" w:rsidR="00C9579B" w:rsidRPr="00493FB1" w:rsidRDefault="00C9579B" w:rsidP="00C9579B">
            <w:pPr>
              <w:pStyle w:val="a4"/>
              <w:tabs>
                <w:tab w:val="left" w:pos="-142"/>
                <w:tab w:val="left" w:pos="0"/>
                <w:tab w:val="left" w:pos="419"/>
              </w:tabs>
              <w:spacing w:after="0"/>
              <w:jc w:val="both"/>
              <w:rPr>
                <w:sz w:val="18"/>
                <w:szCs w:val="18"/>
                <w:lang w:val="kk-KZ"/>
              </w:rPr>
            </w:pPr>
            <w:r w:rsidRPr="00493FB1">
              <w:rPr>
                <w:sz w:val="18"/>
                <w:szCs w:val="18"/>
                <w:lang w:val="kk-KZ"/>
              </w:rPr>
              <w:t xml:space="preserve">2) </w:t>
            </w:r>
            <w:r w:rsidR="002616FD" w:rsidRPr="00493FB1">
              <w:rPr>
                <w:sz w:val="18"/>
                <w:szCs w:val="18"/>
                <w:lang w:val="kk-KZ"/>
              </w:rPr>
              <w:t>Міндетті экологиялық сақтандыру шартынан туындайтын дауларды реттеу үшін өтінішті Сақтандыру омбусманына (тікелей Сақтандыру омбусманын</w:t>
            </w:r>
            <w:r w:rsidR="007F39C5" w:rsidRPr="00493FB1">
              <w:rPr>
                <w:sz w:val="18"/>
                <w:szCs w:val="18"/>
                <w:lang w:val="kk-KZ"/>
              </w:rPr>
              <w:t>а</w:t>
            </w:r>
            <w:r w:rsidR="002616FD" w:rsidRPr="00493FB1">
              <w:rPr>
                <w:sz w:val="18"/>
                <w:szCs w:val="18"/>
                <w:lang w:val="kk-KZ"/>
              </w:rPr>
              <w:t>, оның ішінде оның интернет-ресурсы не сақтандырушы, оның ішінде оның филиалы, өкілдігі арқылы) немесе сотқа жолдауға</w:t>
            </w:r>
            <w:r w:rsidR="007F39C5" w:rsidRPr="00493FB1">
              <w:rPr>
                <w:sz w:val="18"/>
                <w:szCs w:val="18"/>
                <w:lang w:val="kk-KZ"/>
              </w:rPr>
              <w:t xml:space="preserve"> құқылы</w:t>
            </w:r>
            <w:r w:rsidR="002616FD" w:rsidRPr="00493FB1">
              <w:rPr>
                <w:sz w:val="18"/>
                <w:szCs w:val="18"/>
                <w:lang w:val="kk-KZ"/>
              </w:rPr>
              <w:t>.</w:t>
            </w:r>
          </w:p>
          <w:p w14:paraId="38DE7076" w14:textId="77777777" w:rsidR="001430BF" w:rsidRPr="00493FB1" w:rsidRDefault="004534E1" w:rsidP="00023BCE">
            <w:pPr>
              <w:pStyle w:val="a4"/>
              <w:numPr>
                <w:ilvl w:val="1"/>
                <w:numId w:val="22"/>
              </w:numPr>
              <w:tabs>
                <w:tab w:val="left" w:pos="-142"/>
                <w:tab w:val="left" w:pos="0"/>
                <w:tab w:val="left" w:pos="419"/>
              </w:tabs>
              <w:spacing w:after="0"/>
              <w:ind w:left="-7" w:firstLine="7"/>
              <w:jc w:val="both"/>
              <w:rPr>
                <w:b/>
                <w:bCs/>
                <w:caps/>
                <w:sz w:val="18"/>
                <w:szCs w:val="18"/>
                <w:lang w:val="kk-KZ"/>
              </w:rPr>
            </w:pPr>
            <w:r w:rsidRPr="00493FB1">
              <w:rPr>
                <w:sz w:val="18"/>
                <w:szCs w:val="18"/>
                <w:lang w:val="kk-KZ"/>
              </w:rPr>
              <w:t>Сақтандыру</w:t>
            </w:r>
            <w:r w:rsidR="002E0FA1" w:rsidRPr="00493FB1">
              <w:rPr>
                <w:sz w:val="18"/>
                <w:szCs w:val="18"/>
                <w:lang w:val="kk-KZ"/>
              </w:rPr>
              <w:t>шы</w:t>
            </w:r>
            <w:r w:rsidRPr="00493FB1">
              <w:rPr>
                <w:sz w:val="18"/>
                <w:szCs w:val="18"/>
                <w:lang w:val="kk-KZ"/>
              </w:rPr>
              <w:t xml:space="preserve"> Сақтанушыдан (Жәбірленушіден, Пайда алушыдан) өтінішті алған кезде 5 (бес) жұмыс күнінің ішінде </w:t>
            </w:r>
            <w:r w:rsidR="002E0FA1" w:rsidRPr="00493FB1">
              <w:rPr>
                <w:sz w:val="18"/>
                <w:szCs w:val="18"/>
                <w:lang w:val="kk-KZ"/>
              </w:rPr>
              <w:t>өтіні</w:t>
            </w:r>
            <w:r w:rsidR="007F39C5" w:rsidRPr="00493FB1">
              <w:rPr>
                <w:sz w:val="18"/>
                <w:szCs w:val="18"/>
                <w:lang w:val="kk-KZ"/>
              </w:rPr>
              <w:t xml:space="preserve">шті қарайды және дауды </w:t>
            </w:r>
            <w:r w:rsidR="002E0FA1" w:rsidRPr="00493FB1">
              <w:rPr>
                <w:sz w:val="18"/>
                <w:szCs w:val="18"/>
                <w:lang w:val="kk-KZ"/>
              </w:rPr>
              <w:t xml:space="preserve">әрі қарай </w:t>
            </w:r>
            <w:r w:rsidR="007F39C5" w:rsidRPr="00493FB1">
              <w:rPr>
                <w:sz w:val="18"/>
                <w:szCs w:val="18"/>
                <w:lang w:val="kk-KZ"/>
              </w:rPr>
              <w:t>реттеу</w:t>
            </w:r>
            <w:r w:rsidR="002E0FA1" w:rsidRPr="00493FB1">
              <w:rPr>
                <w:sz w:val="18"/>
                <w:szCs w:val="18"/>
                <w:lang w:val="kk-KZ"/>
              </w:rPr>
              <w:t xml:space="preserve"> тәртібін көрсете отырып, жазбаша  жауап береді. </w:t>
            </w:r>
          </w:p>
          <w:p w14:paraId="488D381B" w14:textId="77777777" w:rsidR="00C37910" w:rsidRPr="00493FB1" w:rsidRDefault="002E0FA1" w:rsidP="00F249BF">
            <w:pPr>
              <w:pStyle w:val="a4"/>
              <w:numPr>
                <w:ilvl w:val="1"/>
                <w:numId w:val="22"/>
              </w:numPr>
              <w:tabs>
                <w:tab w:val="left" w:pos="-142"/>
                <w:tab w:val="left" w:pos="0"/>
                <w:tab w:val="left" w:pos="419"/>
              </w:tabs>
              <w:spacing w:after="0"/>
              <w:ind w:left="-7" w:firstLine="7"/>
              <w:jc w:val="both"/>
              <w:rPr>
                <w:b/>
                <w:bCs/>
                <w:caps/>
                <w:sz w:val="18"/>
                <w:szCs w:val="18"/>
                <w:lang w:val="kk-KZ"/>
              </w:rPr>
            </w:pPr>
            <w:r w:rsidRPr="00493FB1">
              <w:rPr>
                <w:sz w:val="18"/>
                <w:szCs w:val="18"/>
                <w:lang w:val="kk-KZ"/>
              </w:rPr>
              <w:t>Сақтанушы (Жәбірленуші, Пайда алушы) Сақтандыру омбусманына өтініш берген жағдайда Сақтандырушы Сақтанушының</w:t>
            </w:r>
            <w:r w:rsidR="00873A39" w:rsidRPr="00493FB1">
              <w:rPr>
                <w:sz w:val="18"/>
                <w:szCs w:val="18"/>
                <w:lang w:val="kk-KZ"/>
              </w:rPr>
              <w:t xml:space="preserve">, жәбірленушінің (пайда алушының), Сақтандыру омбусманының </w:t>
            </w:r>
            <w:r w:rsidRPr="00493FB1">
              <w:rPr>
                <w:sz w:val="18"/>
                <w:szCs w:val="18"/>
                <w:lang w:val="kk-KZ"/>
              </w:rPr>
              <w:t xml:space="preserve">сұрауы </w:t>
            </w:r>
            <w:r w:rsidR="00873A39" w:rsidRPr="00493FB1">
              <w:rPr>
                <w:sz w:val="18"/>
                <w:szCs w:val="18"/>
                <w:lang w:val="kk-KZ"/>
              </w:rPr>
              <w:t xml:space="preserve">бойынша сұрау алынған күннен бастап 3 (үш) </w:t>
            </w:r>
            <w:r w:rsidRPr="00493FB1">
              <w:rPr>
                <w:sz w:val="18"/>
                <w:szCs w:val="18"/>
                <w:lang w:val="kk-KZ"/>
              </w:rPr>
              <w:t>жұмыс</w:t>
            </w:r>
            <w:r w:rsidR="00873A39" w:rsidRPr="00493FB1">
              <w:rPr>
                <w:sz w:val="18"/>
                <w:szCs w:val="18"/>
                <w:lang w:val="kk-KZ"/>
              </w:rPr>
              <w:t xml:space="preserve"> күнінің ішінде </w:t>
            </w:r>
            <w:r w:rsidR="007F39C5" w:rsidRPr="00493FB1">
              <w:rPr>
                <w:sz w:val="18"/>
                <w:szCs w:val="18"/>
                <w:lang w:val="kk-KZ"/>
              </w:rPr>
              <w:t xml:space="preserve">өтінішті </w:t>
            </w:r>
            <w:r w:rsidR="00873A39" w:rsidRPr="00493FB1">
              <w:rPr>
                <w:sz w:val="18"/>
                <w:szCs w:val="18"/>
                <w:lang w:val="kk-KZ"/>
              </w:rPr>
              <w:t xml:space="preserve">қарауға </w:t>
            </w:r>
            <w:r w:rsidRPr="00493FB1">
              <w:rPr>
                <w:sz w:val="18"/>
                <w:szCs w:val="18"/>
                <w:lang w:val="kk-KZ"/>
              </w:rPr>
              <w:t>және дауды реттеу</w:t>
            </w:r>
            <w:r w:rsidR="00873A39" w:rsidRPr="00493FB1">
              <w:rPr>
                <w:sz w:val="18"/>
                <w:szCs w:val="18"/>
                <w:lang w:val="kk-KZ"/>
              </w:rPr>
              <w:t xml:space="preserve">ге жататын құжаттарды ұсынуға міндетті. </w:t>
            </w:r>
          </w:p>
        </w:tc>
        <w:tc>
          <w:tcPr>
            <w:tcW w:w="4961" w:type="dxa"/>
          </w:tcPr>
          <w:p w14:paraId="6CAE4A75" w14:textId="77777777" w:rsidR="001430BF" w:rsidRPr="00493FB1" w:rsidRDefault="001430BF" w:rsidP="00023BCE">
            <w:pPr>
              <w:pStyle w:val="a4"/>
              <w:numPr>
                <w:ilvl w:val="0"/>
                <w:numId w:val="32"/>
              </w:numPr>
              <w:tabs>
                <w:tab w:val="left" w:pos="-142"/>
                <w:tab w:val="left" w:pos="248"/>
              </w:tabs>
              <w:spacing w:after="0"/>
              <w:jc w:val="center"/>
              <w:rPr>
                <w:b/>
                <w:bCs/>
                <w:caps/>
                <w:sz w:val="18"/>
                <w:szCs w:val="18"/>
              </w:rPr>
            </w:pPr>
            <w:r w:rsidRPr="00493FB1">
              <w:rPr>
                <w:b/>
                <w:bCs/>
                <w:caps/>
                <w:sz w:val="18"/>
                <w:szCs w:val="18"/>
              </w:rPr>
              <w:t>Порядок рассмотрения споров</w:t>
            </w:r>
          </w:p>
          <w:p w14:paraId="756B64DC" w14:textId="77777777" w:rsidR="00593853" w:rsidRPr="00493FB1" w:rsidRDefault="00593853" w:rsidP="00260610">
            <w:pPr>
              <w:pStyle w:val="a9"/>
              <w:numPr>
                <w:ilvl w:val="1"/>
                <w:numId w:val="32"/>
              </w:numPr>
              <w:tabs>
                <w:tab w:val="left" w:pos="459"/>
              </w:tabs>
              <w:spacing w:after="160" w:line="259" w:lineRule="auto"/>
              <w:ind w:left="0" w:firstLine="0"/>
              <w:contextualSpacing/>
              <w:jc w:val="both"/>
              <w:rPr>
                <w:rFonts w:eastAsia="Calibri"/>
                <w:sz w:val="18"/>
                <w:szCs w:val="18"/>
              </w:rPr>
            </w:pPr>
            <w:r w:rsidRPr="00493FB1">
              <w:rPr>
                <w:rFonts w:eastAsia="Calibri"/>
                <w:sz w:val="18"/>
                <w:szCs w:val="18"/>
              </w:rPr>
              <w:t>При наличии спора, возникающего из договора обязательного экологического страхования, Страхователь (Потерпевший, Выгодоприобретатель) вправе:</w:t>
            </w:r>
          </w:p>
          <w:p w14:paraId="34093D97" w14:textId="77777777" w:rsidR="00593853" w:rsidRPr="00493FB1" w:rsidRDefault="00593853" w:rsidP="00593853">
            <w:pPr>
              <w:pStyle w:val="a9"/>
              <w:numPr>
                <w:ilvl w:val="0"/>
                <w:numId w:val="51"/>
              </w:numPr>
              <w:tabs>
                <w:tab w:val="left" w:pos="317"/>
                <w:tab w:val="left" w:pos="851"/>
              </w:tabs>
              <w:spacing w:after="160" w:line="259" w:lineRule="auto"/>
              <w:ind w:left="0" w:firstLine="0"/>
              <w:contextualSpacing/>
              <w:jc w:val="both"/>
              <w:rPr>
                <w:rFonts w:eastAsia="Calibri"/>
                <w:sz w:val="18"/>
                <w:szCs w:val="18"/>
              </w:rPr>
            </w:pPr>
            <w:r w:rsidRPr="00493FB1">
              <w:rPr>
                <w:rFonts w:eastAsia="Calibri"/>
                <w:sz w:val="18"/>
                <w:szCs w:val="18"/>
              </w:rPr>
              <w:t>направить Страховщику (в том числе через филиал, представительство, интернет-ресурсы страховщика) письменное заявление с указанием требований и приложением документов, подтверждающих его требования, либо</w:t>
            </w:r>
          </w:p>
          <w:p w14:paraId="618C9276" w14:textId="77777777" w:rsidR="00593853" w:rsidRPr="00493FB1" w:rsidRDefault="00593853" w:rsidP="00593853">
            <w:pPr>
              <w:pStyle w:val="a9"/>
              <w:numPr>
                <w:ilvl w:val="0"/>
                <w:numId w:val="51"/>
              </w:numPr>
              <w:tabs>
                <w:tab w:val="left" w:pos="317"/>
                <w:tab w:val="left" w:pos="851"/>
              </w:tabs>
              <w:spacing w:after="160" w:line="259" w:lineRule="auto"/>
              <w:ind w:left="0" w:firstLine="0"/>
              <w:contextualSpacing/>
              <w:jc w:val="both"/>
              <w:rPr>
                <w:rFonts w:eastAsia="Calibri"/>
                <w:sz w:val="18"/>
                <w:szCs w:val="18"/>
              </w:rPr>
            </w:pPr>
            <w:r w:rsidRPr="00493FB1">
              <w:rPr>
                <w:rFonts w:eastAsia="Calibri"/>
                <w:sz w:val="18"/>
                <w:szCs w:val="18"/>
              </w:rPr>
              <w:t>направить заявление Страховому омбудсману (напрямую Страховому омбудсману, в том числе через его интернет-ресурс, либо через страховщика, в том числе его филиал, представительство) или в суд для урегулирования споров, возникающих из договора обязательного экологического страхования.</w:t>
            </w:r>
          </w:p>
          <w:p w14:paraId="68DB9314" w14:textId="77777777" w:rsidR="00593853" w:rsidRPr="00493FB1" w:rsidRDefault="00593853" w:rsidP="00260610">
            <w:pPr>
              <w:pStyle w:val="a9"/>
              <w:numPr>
                <w:ilvl w:val="1"/>
                <w:numId w:val="32"/>
              </w:numPr>
              <w:tabs>
                <w:tab w:val="left" w:pos="459"/>
              </w:tabs>
              <w:spacing w:after="160" w:line="259" w:lineRule="auto"/>
              <w:ind w:left="0" w:firstLine="0"/>
              <w:contextualSpacing/>
              <w:jc w:val="both"/>
              <w:rPr>
                <w:rFonts w:eastAsia="Calibri"/>
                <w:sz w:val="18"/>
                <w:szCs w:val="18"/>
              </w:rPr>
            </w:pPr>
            <w:r w:rsidRPr="00493FB1">
              <w:rPr>
                <w:rFonts w:eastAsia="Calibri"/>
                <w:sz w:val="18"/>
                <w:szCs w:val="18"/>
              </w:rPr>
              <w:t>Страховщик при получении от Страхователя (Потерпевшего, Выгодоприобретателя) заявления в течение 5 (пяти) рабочих дней рассматривает и предоставляет письменный ответ с указанием дальнейшего порядка урегулирования спора.</w:t>
            </w:r>
          </w:p>
          <w:p w14:paraId="4AA65AC7" w14:textId="77777777" w:rsidR="001430BF" w:rsidRPr="00493FB1" w:rsidRDefault="00593853" w:rsidP="00260610">
            <w:pPr>
              <w:pStyle w:val="a9"/>
              <w:numPr>
                <w:ilvl w:val="1"/>
                <w:numId w:val="32"/>
              </w:numPr>
              <w:tabs>
                <w:tab w:val="left" w:pos="459"/>
              </w:tabs>
              <w:spacing w:after="160" w:line="259" w:lineRule="auto"/>
              <w:ind w:left="0" w:firstLine="0"/>
              <w:contextualSpacing/>
              <w:jc w:val="both"/>
              <w:rPr>
                <w:b/>
                <w:bCs/>
                <w:sz w:val="18"/>
                <w:szCs w:val="18"/>
              </w:rPr>
            </w:pPr>
            <w:r w:rsidRPr="00493FB1">
              <w:rPr>
                <w:rFonts w:eastAsia="Calibri"/>
                <w:sz w:val="18"/>
                <w:szCs w:val="18"/>
              </w:rPr>
              <w:t>В случае обращения Страхователя (Потерпевшего, Выгодоприобретателя) к Страховому омбудсману Страховщик обязан по запросу Страхователя, потерпевшего (выгодоприобретателя), страхового омбудсмана представить документы, относящиеся к рассмотрению и разрешению спора, в течение 3 (трех) рабочих дней с даты получения запроса.</w:t>
            </w:r>
          </w:p>
        </w:tc>
      </w:tr>
      <w:tr w:rsidR="001430BF" w:rsidRPr="00493FB1" w14:paraId="0DF1F4F0" w14:textId="77777777" w:rsidTr="001430BF">
        <w:tc>
          <w:tcPr>
            <w:tcW w:w="5346" w:type="dxa"/>
          </w:tcPr>
          <w:p w14:paraId="64C11226" w14:textId="77777777" w:rsidR="001430BF" w:rsidRPr="00493FB1" w:rsidRDefault="001430BF" w:rsidP="00023BCE">
            <w:pPr>
              <w:pStyle w:val="a9"/>
              <w:numPr>
                <w:ilvl w:val="0"/>
                <w:numId w:val="28"/>
              </w:numPr>
              <w:jc w:val="center"/>
              <w:rPr>
                <w:b/>
                <w:bCs/>
                <w:sz w:val="18"/>
                <w:szCs w:val="18"/>
              </w:rPr>
            </w:pPr>
            <w:r w:rsidRPr="00493FB1">
              <w:rPr>
                <w:b/>
                <w:bCs/>
                <w:sz w:val="18"/>
                <w:szCs w:val="18"/>
                <w:lang w:val="kk-KZ"/>
              </w:rPr>
              <w:t>БАСҚА ЖАҒДАЙЛАР</w:t>
            </w:r>
          </w:p>
          <w:p w14:paraId="5DE21C63" w14:textId="77777777" w:rsidR="001430BF" w:rsidRPr="00493FB1" w:rsidRDefault="001430BF" w:rsidP="00023BCE">
            <w:pPr>
              <w:numPr>
                <w:ilvl w:val="1"/>
                <w:numId w:val="28"/>
              </w:numPr>
              <w:tabs>
                <w:tab w:val="left" w:pos="398"/>
              </w:tabs>
              <w:ind w:left="0" w:firstLine="0"/>
              <w:jc w:val="both"/>
              <w:rPr>
                <w:sz w:val="18"/>
                <w:szCs w:val="18"/>
                <w:lang w:val="kk-KZ"/>
              </w:rPr>
            </w:pPr>
            <w:r w:rsidRPr="00493FB1">
              <w:rPr>
                <w:sz w:val="18"/>
                <w:szCs w:val="18"/>
                <w:lang w:val="kk-KZ"/>
              </w:rPr>
              <w:t xml:space="preserve">Шартпен реттелмегеннің барлығы Заңға сәйкес реттеледі. Шартпен Полистің арасында айырмашылық болса Полистің ережелері қолданылады. </w:t>
            </w:r>
          </w:p>
          <w:p w14:paraId="4667E0F9" w14:textId="77777777" w:rsidR="001430BF" w:rsidRPr="00493FB1" w:rsidRDefault="001430BF" w:rsidP="00023BCE">
            <w:pPr>
              <w:numPr>
                <w:ilvl w:val="1"/>
                <w:numId w:val="28"/>
              </w:numPr>
              <w:tabs>
                <w:tab w:val="left" w:pos="398"/>
              </w:tabs>
              <w:ind w:left="0" w:firstLine="0"/>
              <w:jc w:val="both"/>
              <w:rPr>
                <w:sz w:val="18"/>
                <w:szCs w:val="18"/>
                <w:lang w:val="kk-KZ"/>
              </w:rPr>
            </w:pPr>
            <w:r w:rsidRPr="00493FB1">
              <w:rPr>
                <w:sz w:val="18"/>
                <w:szCs w:val="18"/>
                <w:lang w:val="kk-KZ"/>
              </w:rPr>
              <w:t xml:space="preserve">Шартқа қол қою арқылы Сақтанушы өзінің Сақтандыру ережелерімен келісетінін растайды. Келіспеушілік туындағанда Сақтанушы Сақтандыру ережелерін алмағанына немесе білмейтініне сілтеме жасауға құқығы жоқ. </w:t>
            </w:r>
          </w:p>
          <w:p w14:paraId="1A2E9696" w14:textId="77777777" w:rsidR="001430BF" w:rsidRPr="00493FB1" w:rsidRDefault="001430BF" w:rsidP="00023BCE">
            <w:pPr>
              <w:numPr>
                <w:ilvl w:val="1"/>
                <w:numId w:val="28"/>
              </w:numPr>
              <w:tabs>
                <w:tab w:val="left" w:pos="398"/>
              </w:tabs>
              <w:ind w:left="0" w:firstLine="0"/>
              <w:jc w:val="both"/>
              <w:rPr>
                <w:sz w:val="18"/>
                <w:szCs w:val="18"/>
                <w:lang w:val="kk-KZ"/>
              </w:rPr>
            </w:pPr>
            <w:r w:rsidRPr="00493FB1">
              <w:rPr>
                <w:sz w:val="18"/>
                <w:szCs w:val="18"/>
                <w:lang w:val="kk-KZ"/>
              </w:rPr>
              <w:t xml:space="preserve">Шартқа барлық өзгертулер мен толықтырулар заңмен белгіленген жағдайларда енгізіледі, оған Тараптар өкілдері қол қойып жазбаша ресімделгеннен кейін заңды күшіне енеді. Осы келісім шарт аясында берілетін полиске өзгертулер енгізуге Қазақстан Республикасының Азаматтық Кодексінің 841 бабына сай мерзімінен бұрын тоқтатылады. </w:t>
            </w:r>
          </w:p>
          <w:p w14:paraId="0853C213" w14:textId="77777777" w:rsidR="00CB2ACD" w:rsidRPr="00493FB1" w:rsidRDefault="00CB2ACD" w:rsidP="00CB2ACD">
            <w:pPr>
              <w:numPr>
                <w:ilvl w:val="1"/>
                <w:numId w:val="28"/>
              </w:numPr>
              <w:tabs>
                <w:tab w:val="left" w:pos="398"/>
              </w:tabs>
              <w:ind w:left="0" w:firstLine="0"/>
              <w:jc w:val="both"/>
              <w:rPr>
                <w:sz w:val="18"/>
                <w:szCs w:val="18"/>
                <w:lang w:val="kk-KZ"/>
              </w:rPr>
            </w:pPr>
            <w:r w:rsidRPr="00493FB1">
              <w:rPr>
                <w:sz w:val="18"/>
                <w:szCs w:val="18"/>
                <w:lang w:val="kk-KZ"/>
              </w:rPr>
              <w:t>Келісім шарт 2 (екі) бірдей данамен қазақ және орыс тілдерінде жасалған, екі мәтіннің де заңды күші бірдей. Әр тарапқа бір данадан. Қандай да бір қарама қайшылық болған жағдайда Келісім шарттың орыс тілді мәтіні басымдыққа ие болады. </w:t>
            </w:r>
          </w:p>
          <w:p w14:paraId="1049149E" w14:textId="77777777" w:rsidR="001430BF" w:rsidRPr="00493FB1" w:rsidRDefault="001430BF" w:rsidP="00110EA8">
            <w:pPr>
              <w:autoSpaceDE w:val="0"/>
              <w:autoSpaceDN w:val="0"/>
              <w:jc w:val="both"/>
              <w:rPr>
                <w:noProof/>
                <w:sz w:val="18"/>
                <w:szCs w:val="18"/>
                <w:lang w:val="kk-KZ"/>
              </w:rPr>
            </w:pPr>
          </w:p>
        </w:tc>
        <w:tc>
          <w:tcPr>
            <w:tcW w:w="4961" w:type="dxa"/>
          </w:tcPr>
          <w:p w14:paraId="5EA8B056" w14:textId="77777777" w:rsidR="001430BF" w:rsidRPr="00493FB1" w:rsidRDefault="001430BF" w:rsidP="00023BCE">
            <w:pPr>
              <w:pStyle w:val="a9"/>
              <w:numPr>
                <w:ilvl w:val="0"/>
                <w:numId w:val="32"/>
              </w:numPr>
              <w:jc w:val="center"/>
              <w:rPr>
                <w:b/>
                <w:bCs/>
              </w:rPr>
            </w:pPr>
            <w:r w:rsidRPr="00493FB1">
              <w:rPr>
                <w:b/>
                <w:bCs/>
              </w:rPr>
              <w:t>ПРОЧИЕ УСЛОВИЯ</w:t>
            </w:r>
          </w:p>
          <w:p w14:paraId="0881C344" w14:textId="77777777" w:rsidR="001430BF" w:rsidRPr="00493FB1" w:rsidRDefault="001430BF" w:rsidP="00023BCE">
            <w:pPr>
              <w:pStyle w:val="a9"/>
              <w:numPr>
                <w:ilvl w:val="1"/>
                <w:numId w:val="33"/>
              </w:numPr>
              <w:tabs>
                <w:tab w:val="left" w:pos="0"/>
                <w:tab w:val="left" w:pos="488"/>
              </w:tabs>
              <w:ind w:left="0" w:firstLine="0"/>
              <w:jc w:val="both"/>
              <w:rPr>
                <w:sz w:val="18"/>
                <w:szCs w:val="18"/>
              </w:rPr>
            </w:pPr>
            <w:r w:rsidRPr="00493FB1">
              <w:rPr>
                <w:sz w:val="18"/>
                <w:szCs w:val="18"/>
              </w:rPr>
              <w:t>Все, что не оговорено Договором, регулируется в соответствии с Законом. В случае противоречий между Договором и Страховым полисом, применяются положения  Страхового полиса.</w:t>
            </w:r>
          </w:p>
          <w:p w14:paraId="752CAA04" w14:textId="77777777" w:rsidR="001430BF" w:rsidRPr="00493FB1" w:rsidRDefault="001430BF" w:rsidP="00023BCE">
            <w:pPr>
              <w:pStyle w:val="a9"/>
              <w:numPr>
                <w:ilvl w:val="1"/>
                <w:numId w:val="33"/>
              </w:numPr>
              <w:tabs>
                <w:tab w:val="left" w:pos="0"/>
                <w:tab w:val="left" w:pos="488"/>
              </w:tabs>
              <w:ind w:left="0" w:firstLine="0"/>
              <w:jc w:val="both"/>
              <w:rPr>
                <w:sz w:val="18"/>
                <w:szCs w:val="18"/>
              </w:rPr>
            </w:pPr>
            <w:r w:rsidRPr="00493FB1">
              <w:rPr>
                <w:sz w:val="18"/>
                <w:szCs w:val="18"/>
              </w:rPr>
              <w:t>Подписанием Договора Страхователь подтверждает свое согласие с положениями Правил страхования. В случае возникновения разногласий Страхователь не вправе ссылаться на незнание или не предоставление Правил страхования.</w:t>
            </w:r>
          </w:p>
          <w:p w14:paraId="4D8362FF" w14:textId="77777777" w:rsidR="001430BF" w:rsidRPr="00493FB1" w:rsidRDefault="001430BF" w:rsidP="00023BCE">
            <w:pPr>
              <w:pStyle w:val="a9"/>
              <w:numPr>
                <w:ilvl w:val="1"/>
                <w:numId w:val="33"/>
              </w:numPr>
              <w:tabs>
                <w:tab w:val="left" w:pos="0"/>
                <w:tab w:val="left" w:pos="488"/>
              </w:tabs>
              <w:ind w:left="0" w:firstLine="0"/>
              <w:jc w:val="both"/>
              <w:rPr>
                <w:sz w:val="18"/>
                <w:szCs w:val="18"/>
              </w:rPr>
            </w:pPr>
            <w:r w:rsidRPr="00493FB1">
              <w:rPr>
                <w:sz w:val="18"/>
                <w:szCs w:val="18"/>
              </w:rPr>
              <w:t>Все изменения и дополнения к настоящему Договору вносятся в случаях, предусмотренных Законом и оформляются путем заключения дополнительных соглашений в письменной форме, действительных при подписании их Сторонами. Внесение изменении в страховой полис выдаваемый в рамках настоящего Договора влекут его досрочное прекращение согласно статьи 841 Гражданского кодекса Республики Казахстан.</w:t>
            </w:r>
          </w:p>
          <w:p w14:paraId="4479C11B" w14:textId="77777777" w:rsidR="001430BF" w:rsidRPr="00493FB1" w:rsidRDefault="00CB2ACD" w:rsidP="00CB2ACD">
            <w:pPr>
              <w:pStyle w:val="a9"/>
              <w:numPr>
                <w:ilvl w:val="1"/>
                <w:numId w:val="33"/>
              </w:numPr>
              <w:tabs>
                <w:tab w:val="left" w:pos="0"/>
                <w:tab w:val="left" w:pos="488"/>
              </w:tabs>
              <w:ind w:left="0" w:firstLine="0"/>
              <w:jc w:val="both"/>
              <w:rPr>
                <w:sz w:val="18"/>
                <w:szCs w:val="18"/>
              </w:rPr>
            </w:pPr>
            <w:r w:rsidRPr="00493FB1">
              <w:rPr>
                <w:sz w:val="18"/>
                <w:szCs w:val="18"/>
              </w:rPr>
              <w:t xml:space="preserve">Договор составлен в 2 (двух) идентичных экземплярах, на казахском и русском языках, имеющих </w:t>
            </w:r>
            <w:r w:rsidRPr="00493FB1">
              <w:rPr>
                <w:sz w:val="18"/>
                <w:szCs w:val="18"/>
              </w:rPr>
              <w:lastRenderedPageBreak/>
              <w:t>одинаковую юридическую силу, по одному экземпляру для каждой стороны. В случае каких-либо противоречий текст Договора на русском языке будет иметь преимущественную силу.</w:t>
            </w:r>
          </w:p>
        </w:tc>
      </w:tr>
      <w:tr w:rsidR="00984D48" w:rsidRPr="00493FB1" w14:paraId="31F00231" w14:textId="77777777" w:rsidTr="001430BF">
        <w:tc>
          <w:tcPr>
            <w:tcW w:w="5346" w:type="dxa"/>
          </w:tcPr>
          <w:p w14:paraId="164E63A5" w14:textId="77777777" w:rsidR="00984D48" w:rsidRPr="00493FB1" w:rsidRDefault="00984D48" w:rsidP="00984D48">
            <w:pPr>
              <w:pStyle w:val="a4"/>
              <w:numPr>
                <w:ilvl w:val="0"/>
                <w:numId w:val="33"/>
              </w:numPr>
              <w:tabs>
                <w:tab w:val="left" w:pos="142"/>
                <w:tab w:val="left" w:pos="375"/>
              </w:tabs>
              <w:spacing w:after="0"/>
              <w:rPr>
                <w:rFonts w:eastAsia="Times New Roman"/>
                <w:b/>
                <w:sz w:val="18"/>
                <w:szCs w:val="18"/>
              </w:rPr>
            </w:pPr>
            <w:r w:rsidRPr="00493FB1">
              <w:rPr>
                <w:rFonts w:eastAsia="Times New Roman"/>
                <w:b/>
                <w:sz w:val="18"/>
                <w:szCs w:val="18"/>
              </w:rPr>
              <w:lastRenderedPageBreak/>
              <w:t>САҚТАНДЫРУ АГЕНТІ</w:t>
            </w:r>
          </w:p>
          <w:p w14:paraId="58517D38" w14:textId="77777777" w:rsidR="00984D48" w:rsidRPr="00493FB1" w:rsidRDefault="00984D48" w:rsidP="00984D48">
            <w:pPr>
              <w:pStyle w:val="a4"/>
              <w:numPr>
                <w:ilvl w:val="0"/>
                <w:numId w:val="52"/>
              </w:numPr>
              <w:tabs>
                <w:tab w:val="left" w:pos="142"/>
                <w:tab w:val="left" w:pos="375"/>
              </w:tabs>
              <w:spacing w:after="0"/>
              <w:ind w:left="0" w:firstLine="0"/>
              <w:jc w:val="both"/>
              <w:rPr>
                <w:rFonts w:eastAsia="Times New Roman"/>
                <w:sz w:val="18"/>
                <w:szCs w:val="18"/>
              </w:rPr>
            </w:pPr>
            <w:r w:rsidRPr="00493FB1">
              <w:rPr>
                <w:rFonts w:eastAsia="Times New Roman"/>
                <w:sz w:val="18"/>
                <w:szCs w:val="18"/>
              </w:rPr>
              <w:t>Осы сақтандыру шарты сақтандыру агентінің делдалдығынсыз жасалды:</w:t>
            </w:r>
          </w:p>
          <w:p w14:paraId="493DA3BC" w14:textId="77777777" w:rsidR="00984D48" w:rsidRPr="00493FB1" w:rsidRDefault="00984D48" w:rsidP="00984D48">
            <w:pPr>
              <w:pStyle w:val="a4"/>
              <w:numPr>
                <w:ilvl w:val="0"/>
                <w:numId w:val="52"/>
              </w:numPr>
              <w:tabs>
                <w:tab w:val="left" w:pos="142"/>
                <w:tab w:val="left" w:pos="375"/>
              </w:tabs>
              <w:spacing w:after="0"/>
              <w:ind w:left="-142" w:firstLine="142"/>
              <w:jc w:val="both"/>
              <w:rPr>
                <w:rFonts w:eastAsia="Times New Roman"/>
                <w:sz w:val="18"/>
                <w:szCs w:val="18"/>
              </w:rPr>
            </w:pPr>
            <w:r w:rsidRPr="00493FB1">
              <w:rPr>
                <w:rFonts w:eastAsia="Times New Roman"/>
                <w:sz w:val="18"/>
                <w:szCs w:val="18"/>
              </w:rPr>
              <w:t>Шарт сақтандыру агенті делдалдығымен жасалды:</w:t>
            </w:r>
          </w:p>
          <w:p w14:paraId="5CBF4DB2" w14:textId="77777777" w:rsidR="00984D48" w:rsidRPr="00493FB1" w:rsidRDefault="00984D48" w:rsidP="00984D48">
            <w:pPr>
              <w:pStyle w:val="a4"/>
              <w:tabs>
                <w:tab w:val="left" w:pos="142"/>
                <w:tab w:val="left" w:pos="375"/>
              </w:tabs>
              <w:rPr>
                <w:rFonts w:eastAsia="Times New Roman"/>
                <w:sz w:val="18"/>
                <w:szCs w:val="18"/>
              </w:rPr>
            </w:pPr>
          </w:p>
          <w:p w14:paraId="32147CCF" w14:textId="77777777" w:rsidR="00984D48" w:rsidRPr="00493FB1" w:rsidRDefault="00984D48" w:rsidP="00984D48">
            <w:pPr>
              <w:pStyle w:val="a4"/>
              <w:tabs>
                <w:tab w:val="left" w:pos="142"/>
                <w:tab w:val="left" w:pos="375"/>
              </w:tabs>
              <w:spacing w:after="0"/>
              <w:rPr>
                <w:rFonts w:eastAsia="Times New Roman"/>
                <w:sz w:val="18"/>
                <w:szCs w:val="18"/>
              </w:rPr>
            </w:pPr>
            <w:r w:rsidRPr="00493FB1">
              <w:rPr>
                <w:rFonts w:eastAsia="Times New Roman"/>
                <w:sz w:val="18"/>
                <w:szCs w:val="18"/>
              </w:rPr>
              <w:t>Атауы/Аты-жөні (жеке басын куәландыратын құжатта көрсетілген болса):</w:t>
            </w:r>
          </w:p>
          <w:p w14:paraId="5704CE31" w14:textId="77777777" w:rsidR="00984D48" w:rsidRPr="00493FB1" w:rsidRDefault="00984D48" w:rsidP="00984D48">
            <w:pPr>
              <w:pStyle w:val="a4"/>
              <w:tabs>
                <w:tab w:val="left" w:pos="142"/>
                <w:tab w:val="left" w:pos="375"/>
              </w:tabs>
              <w:spacing w:after="0"/>
              <w:rPr>
                <w:rFonts w:eastAsia="Times New Roman"/>
                <w:sz w:val="18"/>
                <w:szCs w:val="18"/>
              </w:rPr>
            </w:pPr>
            <w:r w:rsidRPr="00493FB1">
              <w:rPr>
                <w:rFonts w:eastAsia="Times New Roman"/>
                <w:sz w:val="18"/>
                <w:szCs w:val="18"/>
              </w:rPr>
              <w:t>Орналасқан жерінің мекен-жайы (заңды тұлғалар үшін)/</w:t>
            </w:r>
          </w:p>
          <w:p w14:paraId="6E670218" w14:textId="77777777" w:rsidR="00984D48" w:rsidRPr="00493FB1" w:rsidRDefault="00984D48" w:rsidP="00984D48">
            <w:pPr>
              <w:tabs>
                <w:tab w:val="left" w:pos="142"/>
                <w:tab w:val="left" w:pos="375"/>
              </w:tabs>
              <w:jc w:val="both"/>
              <w:rPr>
                <w:sz w:val="18"/>
                <w:szCs w:val="18"/>
              </w:rPr>
            </w:pPr>
            <w:r w:rsidRPr="00493FB1">
              <w:rPr>
                <w:sz w:val="18"/>
                <w:szCs w:val="18"/>
              </w:rPr>
              <w:t xml:space="preserve">БСН/ЖСН </w:t>
            </w:r>
          </w:p>
          <w:p w14:paraId="00C839D3" w14:textId="77777777" w:rsidR="00984D48" w:rsidRPr="00493FB1" w:rsidRDefault="00984D48" w:rsidP="00984D48">
            <w:pPr>
              <w:rPr>
                <w:b/>
                <w:bCs/>
                <w:sz w:val="18"/>
                <w:szCs w:val="18"/>
                <w:lang w:val="kk-KZ"/>
              </w:rPr>
            </w:pPr>
            <w:r w:rsidRPr="00493FB1">
              <w:rPr>
                <w:sz w:val="18"/>
                <w:szCs w:val="18"/>
              </w:rPr>
              <w:t>Телефон:</w:t>
            </w:r>
          </w:p>
        </w:tc>
        <w:tc>
          <w:tcPr>
            <w:tcW w:w="4961" w:type="dxa"/>
          </w:tcPr>
          <w:p w14:paraId="1C5F04BC" w14:textId="77777777" w:rsidR="00984D48" w:rsidRPr="00493FB1" w:rsidRDefault="00984D48" w:rsidP="00984D48">
            <w:pPr>
              <w:pStyle w:val="a9"/>
              <w:numPr>
                <w:ilvl w:val="0"/>
                <w:numId w:val="32"/>
              </w:numPr>
              <w:rPr>
                <w:b/>
                <w:bCs/>
                <w:sz w:val="18"/>
                <w:szCs w:val="18"/>
              </w:rPr>
            </w:pPr>
            <w:r w:rsidRPr="00493FB1">
              <w:rPr>
                <w:b/>
                <w:bCs/>
                <w:sz w:val="18"/>
                <w:szCs w:val="18"/>
              </w:rPr>
              <w:t>СТРАХОВОЙ АГЕНТ:</w:t>
            </w:r>
          </w:p>
          <w:p w14:paraId="044552CE" w14:textId="77777777" w:rsidR="00984D48" w:rsidRPr="00493FB1" w:rsidRDefault="00984D48" w:rsidP="00984D48">
            <w:pPr>
              <w:pStyle w:val="a9"/>
              <w:numPr>
                <w:ilvl w:val="0"/>
                <w:numId w:val="54"/>
              </w:numPr>
              <w:rPr>
                <w:bCs/>
                <w:sz w:val="18"/>
                <w:szCs w:val="18"/>
              </w:rPr>
            </w:pPr>
            <w:r w:rsidRPr="00493FB1">
              <w:rPr>
                <w:bCs/>
                <w:sz w:val="18"/>
                <w:szCs w:val="18"/>
              </w:rPr>
              <w:t>Настоящий Договор страхования заключен без посредничества страхового агента.</w:t>
            </w:r>
          </w:p>
          <w:p w14:paraId="728651C8" w14:textId="77777777" w:rsidR="00984D48" w:rsidRPr="00493FB1" w:rsidRDefault="00984D48" w:rsidP="00984D48">
            <w:pPr>
              <w:rPr>
                <w:bCs/>
                <w:sz w:val="18"/>
                <w:szCs w:val="18"/>
              </w:rPr>
            </w:pPr>
            <w:r w:rsidRPr="00493FB1">
              <w:rPr>
                <w:bCs/>
                <w:sz w:val="18"/>
                <w:szCs w:val="18"/>
              </w:rPr>
              <w:t> Договор заключен при посредничестве страхового агента:</w:t>
            </w:r>
          </w:p>
          <w:p w14:paraId="25FC5CE8" w14:textId="77777777" w:rsidR="00984D48" w:rsidRPr="00493FB1" w:rsidRDefault="00984D48" w:rsidP="00984D48">
            <w:pPr>
              <w:rPr>
                <w:bCs/>
                <w:sz w:val="18"/>
                <w:szCs w:val="18"/>
              </w:rPr>
            </w:pPr>
            <w:r w:rsidRPr="00493FB1">
              <w:rPr>
                <w:bCs/>
                <w:sz w:val="18"/>
                <w:szCs w:val="18"/>
              </w:rPr>
              <w:t>Наименование/ФИО (если оно указано в документе, удостоверяющем личность):</w:t>
            </w:r>
          </w:p>
          <w:p w14:paraId="5D84FA16" w14:textId="77777777" w:rsidR="00984D48" w:rsidRPr="00493FB1" w:rsidRDefault="00984D48" w:rsidP="00984D48">
            <w:pPr>
              <w:rPr>
                <w:bCs/>
                <w:sz w:val="18"/>
                <w:szCs w:val="18"/>
              </w:rPr>
            </w:pPr>
            <w:r w:rsidRPr="00493FB1">
              <w:rPr>
                <w:bCs/>
                <w:sz w:val="18"/>
                <w:szCs w:val="18"/>
              </w:rPr>
              <w:t>Адрес местонахождения (для юр. лиц):</w:t>
            </w:r>
          </w:p>
          <w:p w14:paraId="517AF49C" w14:textId="77777777" w:rsidR="00984D48" w:rsidRPr="00493FB1" w:rsidRDefault="00984D48" w:rsidP="00984D48">
            <w:pPr>
              <w:rPr>
                <w:bCs/>
                <w:sz w:val="18"/>
                <w:szCs w:val="18"/>
              </w:rPr>
            </w:pPr>
            <w:r w:rsidRPr="00493FB1">
              <w:rPr>
                <w:bCs/>
                <w:sz w:val="18"/>
                <w:szCs w:val="18"/>
              </w:rPr>
              <w:t>БИН/ИИН</w:t>
            </w:r>
          </w:p>
          <w:p w14:paraId="7506DD9C" w14:textId="77777777" w:rsidR="00984D48" w:rsidRPr="00493FB1" w:rsidRDefault="00984D48" w:rsidP="00984D48">
            <w:pPr>
              <w:rPr>
                <w:bCs/>
                <w:sz w:val="18"/>
                <w:szCs w:val="18"/>
              </w:rPr>
            </w:pPr>
            <w:r w:rsidRPr="00493FB1">
              <w:rPr>
                <w:bCs/>
                <w:sz w:val="18"/>
                <w:szCs w:val="18"/>
              </w:rPr>
              <w:t>Телефон:</w:t>
            </w:r>
          </w:p>
          <w:p w14:paraId="23709AD1" w14:textId="77777777" w:rsidR="00984D48" w:rsidRPr="00493FB1" w:rsidRDefault="00984D48" w:rsidP="00984D48">
            <w:pPr>
              <w:rPr>
                <w:b/>
                <w:bCs/>
                <w:sz w:val="18"/>
                <w:szCs w:val="18"/>
              </w:rPr>
            </w:pPr>
          </w:p>
        </w:tc>
      </w:tr>
      <w:tr w:rsidR="00984D48" w:rsidRPr="00493FB1" w14:paraId="5B515ADE" w14:textId="77777777" w:rsidTr="001430BF">
        <w:tc>
          <w:tcPr>
            <w:tcW w:w="5346" w:type="dxa"/>
          </w:tcPr>
          <w:p w14:paraId="5F90E977" w14:textId="77777777" w:rsidR="00984D48" w:rsidRPr="00493FB1" w:rsidRDefault="00984D48" w:rsidP="00984D48">
            <w:pPr>
              <w:rPr>
                <w:bCs/>
                <w:sz w:val="18"/>
                <w:szCs w:val="18"/>
                <w:lang w:val="kk-KZ"/>
              </w:rPr>
            </w:pPr>
            <w:r w:rsidRPr="00493FB1">
              <w:rPr>
                <w:b/>
                <w:bCs/>
                <w:sz w:val="18"/>
                <w:szCs w:val="18"/>
                <w:lang w:val="kk-KZ"/>
              </w:rPr>
              <w:t>14</w:t>
            </w:r>
            <w:r w:rsidRPr="00493FB1">
              <w:rPr>
                <w:bCs/>
                <w:sz w:val="18"/>
                <w:szCs w:val="18"/>
                <w:lang w:val="kk-KZ"/>
              </w:rPr>
              <w:t>.КОМИССИЯЛЫҚ СЫЙАҚЫ</w:t>
            </w:r>
          </w:p>
          <w:p w14:paraId="55596800" w14:textId="77777777" w:rsidR="00984D48" w:rsidRPr="00493FB1" w:rsidRDefault="00984D48" w:rsidP="00984D48">
            <w:pPr>
              <w:pStyle w:val="a9"/>
              <w:numPr>
                <w:ilvl w:val="0"/>
                <w:numId w:val="53"/>
              </w:numPr>
              <w:rPr>
                <w:bCs/>
                <w:sz w:val="18"/>
                <w:szCs w:val="18"/>
                <w:lang w:val="kk-KZ"/>
              </w:rPr>
            </w:pPr>
            <w:r w:rsidRPr="00493FB1">
              <w:rPr>
                <w:bCs/>
                <w:sz w:val="18"/>
                <w:szCs w:val="18"/>
                <w:lang w:val="kk-KZ"/>
              </w:rPr>
              <w:t xml:space="preserve">қарастырылған       </w:t>
            </w:r>
          </w:p>
          <w:p w14:paraId="61F7A5CF" w14:textId="77777777" w:rsidR="00984D48" w:rsidRPr="00493FB1" w:rsidRDefault="00984D48" w:rsidP="00984D48">
            <w:pPr>
              <w:pStyle w:val="a9"/>
              <w:numPr>
                <w:ilvl w:val="0"/>
                <w:numId w:val="53"/>
              </w:numPr>
              <w:rPr>
                <w:bCs/>
                <w:sz w:val="18"/>
                <w:szCs w:val="18"/>
                <w:lang w:val="kk-KZ"/>
              </w:rPr>
            </w:pPr>
            <w:r w:rsidRPr="00493FB1">
              <w:rPr>
                <w:bCs/>
                <w:sz w:val="18"/>
                <w:szCs w:val="18"/>
                <w:lang w:val="kk-KZ"/>
              </w:rPr>
              <w:t>қарастырылмаған</w:t>
            </w:r>
          </w:p>
        </w:tc>
        <w:tc>
          <w:tcPr>
            <w:tcW w:w="4961" w:type="dxa"/>
          </w:tcPr>
          <w:p w14:paraId="74A0DFEC" w14:textId="77777777" w:rsidR="00984D48" w:rsidRPr="00493FB1" w:rsidRDefault="00984D48" w:rsidP="000F651B">
            <w:pPr>
              <w:pStyle w:val="a4"/>
              <w:numPr>
                <w:ilvl w:val="0"/>
                <w:numId w:val="32"/>
              </w:numPr>
              <w:spacing w:after="0"/>
              <w:rPr>
                <w:sz w:val="18"/>
                <w:szCs w:val="18"/>
              </w:rPr>
            </w:pPr>
            <w:r w:rsidRPr="00493FB1">
              <w:rPr>
                <w:sz w:val="18"/>
                <w:szCs w:val="18"/>
              </w:rPr>
              <w:t>КОМИССИОННОЕ ВОЗНАГРАЖДЕНИЕ:</w:t>
            </w:r>
          </w:p>
          <w:p w14:paraId="5ABB45E3" w14:textId="77777777" w:rsidR="00984D48" w:rsidRPr="00493FB1" w:rsidRDefault="00984D48" w:rsidP="00984D48">
            <w:pPr>
              <w:pStyle w:val="a4"/>
              <w:spacing w:after="0"/>
              <w:rPr>
                <w:sz w:val="18"/>
                <w:szCs w:val="18"/>
              </w:rPr>
            </w:pPr>
            <w:r w:rsidRPr="00493FB1">
              <w:rPr>
                <w:sz w:val="18"/>
                <w:szCs w:val="18"/>
              </w:rPr>
              <w:t xml:space="preserve"> предусмотрено         </w:t>
            </w:r>
          </w:p>
          <w:p w14:paraId="5D74F7B2" w14:textId="77777777" w:rsidR="00984D48" w:rsidRPr="00493FB1" w:rsidRDefault="00984D48" w:rsidP="00984D48">
            <w:pPr>
              <w:pStyle w:val="a4"/>
              <w:rPr>
                <w:sz w:val="18"/>
                <w:szCs w:val="18"/>
              </w:rPr>
            </w:pPr>
            <w:r w:rsidRPr="00493FB1">
              <w:rPr>
                <w:sz w:val="18"/>
                <w:szCs w:val="18"/>
              </w:rPr>
              <w:t xml:space="preserve"> отсутствует   </w:t>
            </w:r>
          </w:p>
          <w:p w14:paraId="6B4F4685" w14:textId="77777777" w:rsidR="00984D48" w:rsidRPr="00493FB1" w:rsidRDefault="00984D48" w:rsidP="00984D48">
            <w:pPr>
              <w:jc w:val="center"/>
              <w:rPr>
                <w:bCs/>
                <w:sz w:val="18"/>
                <w:szCs w:val="18"/>
              </w:rPr>
            </w:pPr>
          </w:p>
        </w:tc>
      </w:tr>
    </w:tbl>
    <w:tbl>
      <w:tblPr>
        <w:tblStyle w:val="a3"/>
        <w:tblW w:w="10348" w:type="dxa"/>
        <w:tblInd w:w="-147" w:type="dxa"/>
        <w:tblLayout w:type="fixed"/>
        <w:tblLook w:val="04A0" w:firstRow="1" w:lastRow="0" w:firstColumn="1" w:lastColumn="0" w:noHBand="0" w:noVBand="1"/>
      </w:tblPr>
      <w:tblGrid>
        <w:gridCol w:w="5387"/>
        <w:gridCol w:w="4961"/>
      </w:tblGrid>
      <w:tr w:rsidR="00FE1F81" w:rsidRPr="00493FB1" w14:paraId="2694285E" w14:textId="77777777" w:rsidTr="00FE1F81">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17EEE8" w14:textId="77777777" w:rsidR="00FE1F81" w:rsidRPr="00493FB1" w:rsidRDefault="00FE1F81" w:rsidP="00DD4903">
            <w:pPr>
              <w:pStyle w:val="a9"/>
              <w:numPr>
                <w:ilvl w:val="0"/>
                <w:numId w:val="32"/>
              </w:numPr>
              <w:tabs>
                <w:tab w:val="left" w:pos="318"/>
              </w:tabs>
              <w:rPr>
                <w:b/>
                <w:sz w:val="18"/>
                <w:szCs w:val="18"/>
              </w:rPr>
            </w:pPr>
            <w:r w:rsidRPr="00493FB1">
              <w:rPr>
                <w:b/>
                <w:sz w:val="18"/>
                <w:szCs w:val="18"/>
              </w:rPr>
              <w:t>ТАРАПТАРДЫ</w:t>
            </w:r>
            <w:r w:rsidRPr="00493FB1">
              <w:rPr>
                <w:b/>
                <w:sz w:val="18"/>
                <w:szCs w:val="18"/>
                <w:lang w:val="kk-KZ"/>
              </w:rPr>
              <w:t xml:space="preserve">Ң </w:t>
            </w:r>
            <w:r w:rsidRPr="00493FB1">
              <w:rPr>
                <w:b/>
                <w:sz w:val="18"/>
                <w:szCs w:val="18"/>
              </w:rPr>
              <w:t xml:space="preserve"> ОРНАЛАСҚАН ЖЕРЛЕРІ ЖӘНЕ ДЕРЕКТЕМЕЛЕРІ</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352893" w14:textId="77777777" w:rsidR="00FE1F81" w:rsidRPr="00493FB1" w:rsidRDefault="00DD4903" w:rsidP="00DD4903">
            <w:pPr>
              <w:tabs>
                <w:tab w:val="left" w:pos="459"/>
              </w:tabs>
              <w:contextualSpacing/>
              <w:rPr>
                <w:b/>
                <w:sz w:val="18"/>
                <w:szCs w:val="18"/>
              </w:rPr>
            </w:pPr>
            <w:r w:rsidRPr="00493FB1">
              <w:rPr>
                <w:b/>
                <w:sz w:val="18"/>
                <w:szCs w:val="18"/>
              </w:rPr>
              <w:t>15</w:t>
            </w:r>
            <w:r w:rsidRPr="00493FB1">
              <w:rPr>
                <w:sz w:val="18"/>
                <w:szCs w:val="18"/>
              </w:rPr>
              <w:t>.</w:t>
            </w:r>
            <w:r w:rsidR="00FE1F81" w:rsidRPr="00493FB1">
              <w:rPr>
                <w:b/>
                <w:sz w:val="18"/>
                <w:szCs w:val="18"/>
              </w:rPr>
              <w:t>МЕСТА НАХОЖДЕНИЯ И РЕКВИЗИТЫ СТОРОН</w:t>
            </w:r>
          </w:p>
          <w:p w14:paraId="526277A0" w14:textId="77777777" w:rsidR="00FE1F81" w:rsidRPr="00493FB1" w:rsidRDefault="00FE1F81">
            <w:pPr>
              <w:rPr>
                <w:sz w:val="18"/>
                <w:szCs w:val="18"/>
                <w:lang w:val="kk-KZ"/>
              </w:rPr>
            </w:pPr>
          </w:p>
        </w:tc>
      </w:tr>
      <w:tr w:rsidR="00FE1F81" w:rsidRPr="00493FB1" w14:paraId="3EB5BE6E" w14:textId="77777777" w:rsidTr="00FE1F81">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DD5F90" w14:textId="77777777" w:rsidR="00FE1F81" w:rsidRPr="00493FB1" w:rsidRDefault="00FE1F81">
            <w:pPr>
              <w:ind w:right="-443"/>
              <w:rPr>
                <w:b/>
                <w:sz w:val="18"/>
                <w:szCs w:val="18"/>
                <w:lang w:val="kk-KZ"/>
              </w:rPr>
            </w:pPr>
            <w:r w:rsidRPr="00493FB1">
              <w:rPr>
                <w:b/>
                <w:sz w:val="18"/>
                <w:szCs w:val="18"/>
                <w:lang w:val="kk-KZ"/>
              </w:rPr>
              <w:t>САҚТАНДЫРУШЫ:</w:t>
            </w:r>
          </w:p>
          <w:p w14:paraId="73A7E0BD" w14:textId="77777777" w:rsidR="00504F0A" w:rsidRPr="00493FB1" w:rsidRDefault="00504F0A" w:rsidP="00504F0A">
            <w:pPr>
              <w:snapToGrid w:val="0"/>
              <w:jc w:val="both"/>
              <w:rPr>
                <w:rFonts w:eastAsia="Calibri"/>
                <w:b/>
                <w:bCs/>
                <w:sz w:val="16"/>
                <w:szCs w:val="16"/>
                <w:lang w:val="kk-KZ" w:eastAsia="en-US"/>
              </w:rPr>
            </w:pPr>
            <w:r w:rsidRPr="00493FB1">
              <w:rPr>
                <w:rFonts w:eastAsia="Calibri"/>
                <w:b/>
                <w:bCs/>
                <w:sz w:val="16"/>
                <w:szCs w:val="16"/>
                <w:lang w:val="kk-KZ" w:eastAsia="en-US"/>
              </w:rPr>
              <w:t xml:space="preserve">Заңды мекен жайы:.                                 </w:t>
            </w:r>
          </w:p>
          <w:p w14:paraId="0A65B32A" w14:textId="77777777" w:rsidR="00047E61" w:rsidRDefault="00504F0A" w:rsidP="00504F0A">
            <w:pPr>
              <w:snapToGrid w:val="0"/>
              <w:jc w:val="both"/>
              <w:rPr>
                <w:rFonts w:eastAsia="Calibri"/>
                <w:b/>
                <w:bCs/>
                <w:sz w:val="16"/>
                <w:szCs w:val="16"/>
                <w:lang w:val="kk-KZ" w:eastAsia="en-US"/>
              </w:rPr>
            </w:pPr>
            <w:r w:rsidRPr="00493FB1">
              <w:rPr>
                <w:rFonts w:eastAsia="Calibri"/>
                <w:b/>
                <w:bCs/>
                <w:sz w:val="16"/>
                <w:szCs w:val="16"/>
                <w:lang w:val="kk-KZ" w:eastAsia="en-US"/>
              </w:rPr>
              <w:t xml:space="preserve">Тұрақты мекен жайы: </w:t>
            </w:r>
          </w:p>
          <w:p w14:paraId="7A971983" w14:textId="77777777" w:rsidR="00504F0A" w:rsidRPr="00493FB1" w:rsidRDefault="00504F0A" w:rsidP="00504F0A">
            <w:pPr>
              <w:snapToGrid w:val="0"/>
              <w:jc w:val="both"/>
              <w:rPr>
                <w:rFonts w:eastAsia="Calibri"/>
                <w:b/>
                <w:bCs/>
                <w:sz w:val="16"/>
                <w:szCs w:val="16"/>
                <w:lang w:val="kk-KZ" w:eastAsia="en-US"/>
              </w:rPr>
            </w:pPr>
            <w:r w:rsidRPr="00493FB1">
              <w:rPr>
                <w:rFonts w:eastAsia="Calibri"/>
                <w:b/>
                <w:bCs/>
                <w:sz w:val="16"/>
                <w:szCs w:val="16"/>
                <w:lang w:val="kk-KZ" w:eastAsia="en-US"/>
              </w:rPr>
              <w:t xml:space="preserve">Телефон </w:t>
            </w:r>
          </w:p>
          <w:p w14:paraId="11BAACD4" w14:textId="77777777" w:rsidR="00504F0A" w:rsidRPr="00493FB1" w:rsidRDefault="00504F0A" w:rsidP="00504F0A">
            <w:pPr>
              <w:snapToGrid w:val="0"/>
              <w:jc w:val="both"/>
              <w:rPr>
                <w:rFonts w:eastAsia="Calibri"/>
                <w:b/>
                <w:bCs/>
                <w:sz w:val="16"/>
                <w:szCs w:val="16"/>
                <w:lang w:val="kk-KZ" w:eastAsia="en-US"/>
              </w:rPr>
            </w:pPr>
            <w:r w:rsidRPr="00493FB1">
              <w:rPr>
                <w:rFonts w:eastAsia="Calibri"/>
                <w:b/>
                <w:bCs/>
                <w:sz w:val="16"/>
                <w:szCs w:val="16"/>
                <w:lang w:val="kk-KZ" w:eastAsia="en-US"/>
              </w:rPr>
              <w:t xml:space="preserve">БСН </w:t>
            </w:r>
          </w:p>
          <w:p w14:paraId="41850CC5" w14:textId="77777777" w:rsidR="00504F0A" w:rsidRPr="00493FB1" w:rsidRDefault="00504F0A" w:rsidP="00504F0A">
            <w:pPr>
              <w:snapToGrid w:val="0"/>
              <w:jc w:val="both"/>
              <w:rPr>
                <w:rFonts w:eastAsia="Calibri"/>
                <w:b/>
                <w:bCs/>
                <w:sz w:val="16"/>
                <w:szCs w:val="16"/>
                <w:lang w:val="kk-KZ" w:eastAsia="en-US"/>
              </w:rPr>
            </w:pPr>
            <w:r w:rsidRPr="00493FB1">
              <w:rPr>
                <w:rFonts w:eastAsia="Calibri"/>
                <w:b/>
                <w:bCs/>
                <w:sz w:val="16"/>
                <w:szCs w:val="16"/>
                <w:lang w:val="kk-KZ" w:eastAsia="en-US"/>
              </w:rPr>
              <w:t xml:space="preserve">ЖСК </w:t>
            </w:r>
          </w:p>
          <w:p w14:paraId="2847AD8C" w14:textId="77777777" w:rsidR="00504F0A" w:rsidRPr="00493FB1" w:rsidRDefault="00504F0A" w:rsidP="00504F0A">
            <w:pPr>
              <w:snapToGrid w:val="0"/>
              <w:jc w:val="both"/>
              <w:rPr>
                <w:rFonts w:eastAsia="Calibri"/>
                <w:b/>
                <w:bCs/>
                <w:sz w:val="16"/>
                <w:szCs w:val="16"/>
                <w:lang w:val="kk-KZ" w:eastAsia="en-US"/>
              </w:rPr>
            </w:pPr>
            <w:r w:rsidRPr="00493FB1">
              <w:rPr>
                <w:rFonts w:eastAsia="Calibri"/>
                <w:b/>
                <w:bCs/>
                <w:sz w:val="16"/>
                <w:szCs w:val="16"/>
                <w:lang w:val="kk-KZ" w:eastAsia="en-US"/>
              </w:rPr>
              <w:t xml:space="preserve">БСК </w:t>
            </w:r>
          </w:p>
          <w:p w14:paraId="60D98E60" w14:textId="77777777" w:rsidR="00504F0A" w:rsidRPr="00493FB1" w:rsidRDefault="00504F0A" w:rsidP="00504F0A">
            <w:pPr>
              <w:snapToGrid w:val="0"/>
              <w:jc w:val="both"/>
              <w:rPr>
                <w:rFonts w:eastAsia="Calibri"/>
                <w:b/>
                <w:bCs/>
                <w:sz w:val="16"/>
                <w:szCs w:val="16"/>
                <w:lang w:val="kk-KZ" w:eastAsia="en-US"/>
              </w:rPr>
            </w:pPr>
            <w:r w:rsidRPr="00493FB1">
              <w:rPr>
                <w:rFonts w:eastAsia="Calibri"/>
                <w:b/>
                <w:bCs/>
                <w:sz w:val="16"/>
                <w:szCs w:val="16"/>
                <w:lang w:val="kk-KZ" w:eastAsia="en-US"/>
              </w:rPr>
              <w:t xml:space="preserve">Кбе </w:t>
            </w:r>
          </w:p>
          <w:p w14:paraId="1537F3C3" w14:textId="77777777" w:rsidR="00504F0A" w:rsidRPr="00493FB1" w:rsidRDefault="00504F0A" w:rsidP="00504F0A">
            <w:pPr>
              <w:snapToGrid w:val="0"/>
              <w:jc w:val="both"/>
              <w:rPr>
                <w:rFonts w:eastAsia="Calibri"/>
                <w:b/>
                <w:bCs/>
                <w:sz w:val="16"/>
                <w:szCs w:val="16"/>
                <w:lang w:val="kk-KZ" w:eastAsia="en-US"/>
              </w:rPr>
            </w:pPr>
            <w:r w:rsidRPr="00493FB1">
              <w:rPr>
                <w:rFonts w:eastAsia="Calibri"/>
                <w:b/>
                <w:bCs/>
                <w:sz w:val="16"/>
                <w:szCs w:val="16"/>
                <w:lang w:val="kk-KZ" w:eastAsia="en-US"/>
              </w:rPr>
              <w:t xml:space="preserve">Резиденттік белгісі </w:t>
            </w:r>
          </w:p>
          <w:p w14:paraId="1E8F2F1F" w14:textId="77777777" w:rsidR="00504F0A" w:rsidRPr="00493FB1" w:rsidRDefault="00504F0A" w:rsidP="00504F0A">
            <w:pPr>
              <w:snapToGrid w:val="0"/>
              <w:jc w:val="both"/>
              <w:rPr>
                <w:rFonts w:eastAsia="Calibri"/>
                <w:b/>
                <w:bCs/>
                <w:sz w:val="16"/>
                <w:szCs w:val="16"/>
                <w:lang w:val="kk-KZ" w:eastAsia="en-US"/>
              </w:rPr>
            </w:pPr>
          </w:p>
          <w:p w14:paraId="760F8356" w14:textId="77777777" w:rsidR="00504F0A" w:rsidRPr="00493FB1" w:rsidRDefault="00504F0A" w:rsidP="00504F0A">
            <w:pPr>
              <w:snapToGrid w:val="0"/>
              <w:jc w:val="both"/>
              <w:rPr>
                <w:rFonts w:eastAsia="Calibri"/>
                <w:b/>
                <w:bCs/>
                <w:sz w:val="16"/>
                <w:szCs w:val="16"/>
                <w:lang w:val="kk-KZ" w:eastAsia="en-US"/>
              </w:rPr>
            </w:pPr>
          </w:p>
          <w:p w14:paraId="4C2E7A98" w14:textId="77777777" w:rsidR="00504F0A" w:rsidRPr="00493FB1" w:rsidRDefault="00504F0A" w:rsidP="00504F0A">
            <w:pPr>
              <w:snapToGrid w:val="0"/>
              <w:jc w:val="both"/>
              <w:rPr>
                <w:rFonts w:eastAsia="Calibri"/>
                <w:b/>
                <w:bCs/>
                <w:sz w:val="16"/>
                <w:szCs w:val="16"/>
                <w:lang w:val="kk-KZ" w:eastAsia="en-US"/>
              </w:rPr>
            </w:pPr>
          </w:p>
          <w:p w14:paraId="2E21F8E7" w14:textId="77777777" w:rsidR="00FE1F81" w:rsidRPr="00493FB1" w:rsidRDefault="00FE1F81" w:rsidP="00FE1F81">
            <w:pPr>
              <w:ind w:right="-443"/>
              <w:rPr>
                <w:sz w:val="18"/>
                <w:szCs w:val="18"/>
              </w:rPr>
            </w:pPr>
            <w:r w:rsidRPr="00493FB1">
              <w:rPr>
                <w:sz w:val="18"/>
                <w:szCs w:val="18"/>
              </w:rPr>
              <w:t>____________________________</w:t>
            </w:r>
          </w:p>
          <w:p w14:paraId="68568E08" w14:textId="77777777" w:rsidR="00FE1F81" w:rsidRPr="00493FB1" w:rsidRDefault="00047E61" w:rsidP="00FE1F81">
            <w:pPr>
              <w:ind w:right="-443"/>
              <w:rPr>
                <w:sz w:val="18"/>
                <w:szCs w:val="18"/>
                <w:lang w:val="en-US"/>
              </w:rPr>
            </w:pPr>
            <w:r>
              <w:rPr>
                <w:sz w:val="18"/>
                <w:szCs w:val="18"/>
              </w:rPr>
              <w:t>____________________</w:t>
            </w:r>
            <w:r w:rsidR="00FE1F81" w:rsidRPr="00493FB1">
              <w:rPr>
                <w:sz w:val="18"/>
                <w:szCs w:val="18"/>
              </w:rPr>
              <w:t>________________</w:t>
            </w:r>
          </w:p>
          <w:p w14:paraId="5B93BA1F" w14:textId="77777777" w:rsidR="00FE1F81" w:rsidRPr="00493FB1" w:rsidRDefault="00FE1F81" w:rsidP="00FE1F81">
            <w:pPr>
              <w:pStyle w:val="a4"/>
              <w:rPr>
                <w:b/>
                <w:sz w:val="18"/>
                <w:szCs w:val="18"/>
                <w:lang w:val="kk-KZ"/>
              </w:rPr>
            </w:pPr>
            <w:r w:rsidRPr="00493FB1">
              <w:rPr>
                <w:sz w:val="18"/>
                <w:szCs w:val="18"/>
                <w:lang w:val="kk-KZ"/>
              </w:rPr>
              <w:t xml:space="preserve">              М.О.</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5822B5" w14:textId="77777777" w:rsidR="00FE1F81" w:rsidRPr="00493FB1" w:rsidRDefault="00FE1F81">
            <w:pPr>
              <w:ind w:right="-443"/>
              <w:rPr>
                <w:b/>
                <w:sz w:val="18"/>
                <w:szCs w:val="18"/>
              </w:rPr>
            </w:pPr>
            <w:r w:rsidRPr="00493FB1">
              <w:rPr>
                <w:b/>
                <w:sz w:val="18"/>
                <w:szCs w:val="18"/>
              </w:rPr>
              <w:t>СТРАХОВЩИК:</w:t>
            </w:r>
          </w:p>
          <w:p w14:paraId="493865BA" w14:textId="77777777" w:rsidR="00047E61" w:rsidRDefault="00504F0A" w:rsidP="00504F0A">
            <w:pPr>
              <w:snapToGrid w:val="0"/>
              <w:jc w:val="both"/>
              <w:rPr>
                <w:rFonts w:eastAsia="Calibri"/>
                <w:b/>
                <w:bCs/>
                <w:sz w:val="16"/>
                <w:szCs w:val="16"/>
                <w:lang w:val="kk-KZ" w:eastAsia="en-US"/>
              </w:rPr>
            </w:pPr>
            <w:r w:rsidRPr="00493FB1">
              <w:rPr>
                <w:rFonts w:eastAsia="Calibri"/>
                <w:b/>
                <w:bCs/>
                <w:sz w:val="16"/>
                <w:szCs w:val="16"/>
                <w:lang w:val="kk-KZ" w:eastAsia="en-US"/>
              </w:rPr>
              <w:t xml:space="preserve">Юридический адрес: </w:t>
            </w:r>
          </w:p>
          <w:p w14:paraId="13A36099" w14:textId="77777777" w:rsidR="00504F0A" w:rsidRPr="00493FB1" w:rsidRDefault="00504F0A" w:rsidP="00504F0A">
            <w:pPr>
              <w:snapToGrid w:val="0"/>
              <w:jc w:val="both"/>
              <w:rPr>
                <w:rFonts w:eastAsia="Calibri"/>
                <w:b/>
                <w:bCs/>
                <w:sz w:val="16"/>
                <w:szCs w:val="16"/>
                <w:lang w:val="kk-KZ" w:eastAsia="en-US"/>
              </w:rPr>
            </w:pPr>
            <w:r w:rsidRPr="00493FB1">
              <w:rPr>
                <w:rFonts w:eastAsia="Calibri"/>
                <w:b/>
                <w:bCs/>
                <w:sz w:val="16"/>
                <w:szCs w:val="16"/>
                <w:lang w:val="kk-KZ" w:eastAsia="en-US"/>
              </w:rPr>
              <w:t xml:space="preserve">Телефон </w:t>
            </w:r>
          </w:p>
          <w:p w14:paraId="7DBD80C1" w14:textId="77777777" w:rsidR="00504F0A" w:rsidRPr="00493FB1" w:rsidRDefault="00504F0A" w:rsidP="00504F0A">
            <w:pPr>
              <w:snapToGrid w:val="0"/>
              <w:jc w:val="both"/>
              <w:rPr>
                <w:rFonts w:eastAsia="Calibri"/>
                <w:b/>
                <w:bCs/>
                <w:sz w:val="16"/>
                <w:szCs w:val="16"/>
                <w:lang w:val="kk-KZ" w:eastAsia="en-US"/>
              </w:rPr>
            </w:pPr>
            <w:r w:rsidRPr="00493FB1">
              <w:rPr>
                <w:rFonts w:eastAsia="Calibri"/>
                <w:b/>
                <w:bCs/>
                <w:sz w:val="16"/>
                <w:szCs w:val="16"/>
                <w:lang w:val="kk-KZ" w:eastAsia="en-US"/>
              </w:rPr>
              <w:t xml:space="preserve">БИН </w:t>
            </w:r>
          </w:p>
          <w:p w14:paraId="6A016EA3" w14:textId="77777777" w:rsidR="00504F0A" w:rsidRPr="00493FB1" w:rsidRDefault="00504F0A" w:rsidP="00504F0A">
            <w:pPr>
              <w:snapToGrid w:val="0"/>
              <w:jc w:val="both"/>
              <w:rPr>
                <w:rFonts w:eastAsia="Calibri"/>
                <w:b/>
                <w:bCs/>
                <w:sz w:val="16"/>
                <w:szCs w:val="16"/>
                <w:lang w:val="kk-KZ" w:eastAsia="en-US"/>
              </w:rPr>
            </w:pPr>
            <w:r w:rsidRPr="00493FB1">
              <w:rPr>
                <w:rFonts w:eastAsia="Calibri"/>
                <w:b/>
                <w:bCs/>
                <w:sz w:val="16"/>
                <w:szCs w:val="16"/>
                <w:lang w:val="kk-KZ" w:eastAsia="en-US"/>
              </w:rPr>
              <w:t>ИИК</w:t>
            </w:r>
          </w:p>
          <w:p w14:paraId="53FE4D3D" w14:textId="77777777" w:rsidR="00504F0A" w:rsidRPr="00493FB1" w:rsidRDefault="00504F0A" w:rsidP="00504F0A">
            <w:pPr>
              <w:snapToGrid w:val="0"/>
              <w:jc w:val="both"/>
              <w:rPr>
                <w:rFonts w:eastAsia="Calibri"/>
                <w:b/>
                <w:bCs/>
                <w:sz w:val="16"/>
                <w:szCs w:val="16"/>
                <w:lang w:val="kk-KZ" w:eastAsia="en-US"/>
              </w:rPr>
            </w:pPr>
            <w:r w:rsidRPr="00493FB1">
              <w:rPr>
                <w:rFonts w:eastAsia="Calibri"/>
                <w:b/>
                <w:bCs/>
                <w:sz w:val="16"/>
                <w:szCs w:val="16"/>
                <w:lang w:val="kk-KZ" w:eastAsia="en-US"/>
              </w:rPr>
              <w:t xml:space="preserve">БИК </w:t>
            </w:r>
          </w:p>
          <w:p w14:paraId="5DE5F7D2" w14:textId="77777777" w:rsidR="00504F0A" w:rsidRPr="00493FB1" w:rsidRDefault="00504F0A" w:rsidP="00504F0A">
            <w:pPr>
              <w:snapToGrid w:val="0"/>
              <w:jc w:val="both"/>
              <w:rPr>
                <w:rFonts w:eastAsia="Calibri"/>
                <w:b/>
                <w:bCs/>
                <w:sz w:val="16"/>
                <w:szCs w:val="16"/>
                <w:lang w:val="kk-KZ" w:eastAsia="en-US"/>
              </w:rPr>
            </w:pPr>
            <w:r w:rsidRPr="00493FB1">
              <w:rPr>
                <w:rFonts w:eastAsia="Calibri"/>
                <w:b/>
                <w:bCs/>
                <w:sz w:val="16"/>
                <w:szCs w:val="16"/>
                <w:lang w:val="kk-KZ" w:eastAsia="en-US"/>
              </w:rPr>
              <w:t xml:space="preserve">Кбе, </w:t>
            </w:r>
          </w:p>
          <w:p w14:paraId="5A612B3F" w14:textId="77777777" w:rsidR="00504F0A" w:rsidRPr="00493FB1" w:rsidRDefault="00047E61" w:rsidP="00504F0A">
            <w:pPr>
              <w:snapToGrid w:val="0"/>
              <w:jc w:val="both"/>
              <w:rPr>
                <w:rFonts w:eastAsia="Calibri"/>
                <w:b/>
                <w:bCs/>
                <w:sz w:val="16"/>
                <w:szCs w:val="16"/>
                <w:lang w:val="kk-KZ" w:eastAsia="en-US"/>
              </w:rPr>
            </w:pPr>
            <w:r>
              <w:rPr>
                <w:rFonts w:eastAsia="Calibri"/>
                <w:b/>
                <w:bCs/>
                <w:sz w:val="16"/>
                <w:szCs w:val="16"/>
                <w:lang w:val="kk-KZ" w:eastAsia="en-US"/>
              </w:rPr>
              <w:t>Признак резидентства</w:t>
            </w:r>
          </w:p>
          <w:p w14:paraId="5CC508AB" w14:textId="77777777" w:rsidR="00504F0A" w:rsidRPr="00493FB1" w:rsidRDefault="00504F0A" w:rsidP="00FE1F81">
            <w:pPr>
              <w:ind w:left="69" w:right="-443"/>
              <w:rPr>
                <w:sz w:val="18"/>
                <w:szCs w:val="18"/>
                <w:lang w:val="kk-KZ"/>
              </w:rPr>
            </w:pPr>
          </w:p>
          <w:p w14:paraId="0DEA80D5" w14:textId="77777777" w:rsidR="00504F0A" w:rsidRPr="00493FB1" w:rsidRDefault="00504F0A" w:rsidP="00FE1F81">
            <w:pPr>
              <w:ind w:left="69" w:right="-443"/>
              <w:rPr>
                <w:sz w:val="18"/>
                <w:szCs w:val="18"/>
                <w:lang w:val="kk-KZ"/>
              </w:rPr>
            </w:pPr>
          </w:p>
          <w:p w14:paraId="785D36C1" w14:textId="77777777" w:rsidR="00FE1F81" w:rsidRPr="00493FB1" w:rsidRDefault="00FE1F81" w:rsidP="00FE1F81">
            <w:pPr>
              <w:ind w:left="69" w:right="-443"/>
              <w:rPr>
                <w:sz w:val="18"/>
                <w:szCs w:val="18"/>
              </w:rPr>
            </w:pPr>
            <w:r w:rsidRPr="00493FB1">
              <w:rPr>
                <w:sz w:val="18"/>
                <w:szCs w:val="18"/>
              </w:rPr>
              <w:t>____________________________</w:t>
            </w:r>
          </w:p>
          <w:p w14:paraId="2B0A7FFA" w14:textId="77777777" w:rsidR="00FE1F81" w:rsidRPr="00493FB1" w:rsidRDefault="00047E61" w:rsidP="00FE1F81">
            <w:pPr>
              <w:ind w:left="69" w:right="-443"/>
              <w:rPr>
                <w:sz w:val="18"/>
                <w:szCs w:val="18"/>
              </w:rPr>
            </w:pPr>
            <w:r>
              <w:rPr>
                <w:sz w:val="18"/>
                <w:szCs w:val="18"/>
              </w:rPr>
              <w:t>____________________</w:t>
            </w:r>
            <w:r w:rsidR="00FE1F81" w:rsidRPr="00493FB1">
              <w:rPr>
                <w:sz w:val="18"/>
                <w:szCs w:val="18"/>
              </w:rPr>
              <w:t>________________</w:t>
            </w:r>
          </w:p>
          <w:p w14:paraId="4CDC6905" w14:textId="77777777" w:rsidR="00FE1F81" w:rsidRPr="00493FB1" w:rsidRDefault="00FE1F81">
            <w:pPr>
              <w:rPr>
                <w:sz w:val="18"/>
                <w:szCs w:val="18"/>
                <w:lang w:val="kk-KZ"/>
              </w:rPr>
            </w:pPr>
            <w:r w:rsidRPr="00493FB1">
              <w:rPr>
                <w:sz w:val="18"/>
                <w:szCs w:val="18"/>
              </w:rPr>
              <w:t xml:space="preserve">                М.П.</w:t>
            </w:r>
          </w:p>
        </w:tc>
      </w:tr>
      <w:tr w:rsidR="00FE1F81" w14:paraId="6946AD12" w14:textId="77777777" w:rsidTr="00FE1F81">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576517" w14:textId="77777777" w:rsidR="00FE1F81" w:rsidRPr="00493FB1" w:rsidRDefault="00FE1F81">
            <w:pPr>
              <w:ind w:right="-443"/>
              <w:rPr>
                <w:b/>
                <w:sz w:val="18"/>
                <w:szCs w:val="18"/>
              </w:rPr>
            </w:pPr>
            <w:r w:rsidRPr="00493FB1">
              <w:rPr>
                <w:b/>
                <w:sz w:val="18"/>
                <w:szCs w:val="18"/>
              </w:rPr>
              <w:t>САҚТАНУШЫ:</w:t>
            </w:r>
          </w:p>
          <w:p w14:paraId="7CCE091B" w14:textId="77777777" w:rsidR="0040576F" w:rsidRPr="00493FB1" w:rsidRDefault="002C01A2">
            <w:pPr>
              <w:ind w:right="-443"/>
              <w:rPr>
                <w:sz w:val="18"/>
                <w:szCs w:val="18"/>
                <w:lang w:val="kk-KZ"/>
              </w:rPr>
            </w:pPr>
            <w:r w:rsidRPr="00493FB1">
              <w:rPr>
                <w:sz w:val="18"/>
                <w:szCs w:val="18"/>
                <w:lang w:val="kk-KZ"/>
              </w:rPr>
              <w:t xml:space="preserve"> </w:t>
            </w:r>
            <w:r w:rsidR="0040576F" w:rsidRPr="00493FB1">
              <w:rPr>
                <w:sz w:val="18"/>
                <w:szCs w:val="18"/>
                <w:lang w:val="kk-KZ"/>
              </w:rPr>
              <w:t xml:space="preserve">«Петропавл Жылу Жүйелері» ЖШС </w:t>
            </w:r>
          </w:p>
          <w:p w14:paraId="07404447" w14:textId="77777777" w:rsidR="0040576F" w:rsidRPr="00493FB1" w:rsidRDefault="0061416B" w:rsidP="0040576F">
            <w:pPr>
              <w:ind w:right="-443"/>
              <w:rPr>
                <w:bCs/>
                <w:sz w:val="18"/>
                <w:szCs w:val="18"/>
              </w:rPr>
            </w:pPr>
            <w:r w:rsidRPr="00493FB1">
              <w:rPr>
                <w:bCs/>
                <w:sz w:val="18"/>
                <w:szCs w:val="18"/>
                <w:lang w:val="kk-KZ"/>
              </w:rPr>
              <w:t xml:space="preserve"> </w:t>
            </w:r>
            <w:r w:rsidR="0040576F" w:rsidRPr="00493FB1">
              <w:rPr>
                <w:bCs/>
                <w:sz w:val="18"/>
                <w:szCs w:val="18"/>
              </w:rPr>
              <w:t xml:space="preserve">150009, </w:t>
            </w:r>
            <w:r w:rsidR="0040576F" w:rsidRPr="00493FB1">
              <w:rPr>
                <w:bCs/>
                <w:sz w:val="18"/>
                <w:szCs w:val="18"/>
                <w:lang w:val="kk-KZ"/>
              </w:rPr>
              <w:t>Қ</w:t>
            </w:r>
            <w:r w:rsidR="0040576F" w:rsidRPr="00493FB1">
              <w:rPr>
                <w:bCs/>
                <w:sz w:val="18"/>
                <w:szCs w:val="18"/>
              </w:rPr>
              <w:t>аза</w:t>
            </w:r>
            <w:r w:rsidR="0040576F" w:rsidRPr="00493FB1">
              <w:rPr>
                <w:bCs/>
                <w:sz w:val="18"/>
                <w:szCs w:val="18"/>
                <w:lang w:val="kk-KZ"/>
              </w:rPr>
              <w:t>қ</w:t>
            </w:r>
            <w:r w:rsidR="0040576F" w:rsidRPr="00493FB1">
              <w:rPr>
                <w:bCs/>
                <w:sz w:val="18"/>
                <w:szCs w:val="18"/>
              </w:rPr>
              <w:t>стан Республика</w:t>
            </w:r>
            <w:r w:rsidR="0040576F" w:rsidRPr="00493FB1">
              <w:rPr>
                <w:bCs/>
                <w:sz w:val="18"/>
                <w:szCs w:val="18"/>
                <w:lang w:val="kk-KZ"/>
              </w:rPr>
              <w:t>сы</w:t>
            </w:r>
            <w:r w:rsidR="0040576F" w:rsidRPr="00493FB1">
              <w:rPr>
                <w:bCs/>
                <w:sz w:val="18"/>
                <w:szCs w:val="18"/>
              </w:rPr>
              <w:t>,</w:t>
            </w:r>
          </w:p>
          <w:p w14:paraId="478807D2" w14:textId="77777777" w:rsidR="0040576F" w:rsidRPr="00493FB1" w:rsidRDefault="0040576F" w:rsidP="0040576F">
            <w:pPr>
              <w:ind w:right="-443"/>
              <w:rPr>
                <w:sz w:val="18"/>
                <w:szCs w:val="18"/>
                <w:lang w:val="kk-KZ"/>
              </w:rPr>
            </w:pPr>
            <w:r w:rsidRPr="00493FB1">
              <w:rPr>
                <w:sz w:val="18"/>
                <w:szCs w:val="18"/>
              </w:rPr>
              <w:t>Петропавл</w:t>
            </w:r>
            <w:r w:rsidRPr="00493FB1">
              <w:rPr>
                <w:sz w:val="18"/>
                <w:szCs w:val="18"/>
                <w:lang w:val="kk-KZ"/>
              </w:rPr>
              <w:t xml:space="preserve"> қ.</w:t>
            </w:r>
            <w:r w:rsidRPr="00493FB1">
              <w:rPr>
                <w:sz w:val="18"/>
                <w:szCs w:val="18"/>
              </w:rPr>
              <w:t>, Строительная</w:t>
            </w:r>
            <w:r w:rsidRPr="00493FB1">
              <w:rPr>
                <w:sz w:val="18"/>
                <w:szCs w:val="18"/>
                <w:lang w:val="kk-KZ"/>
              </w:rPr>
              <w:t xml:space="preserve"> к.</w:t>
            </w:r>
            <w:r w:rsidRPr="00493FB1">
              <w:rPr>
                <w:sz w:val="18"/>
                <w:szCs w:val="18"/>
              </w:rPr>
              <w:t>, 23</w:t>
            </w:r>
          </w:p>
          <w:p w14:paraId="48A0EDB0" w14:textId="77777777" w:rsidR="0040576F" w:rsidRPr="00493FB1" w:rsidRDefault="0040576F" w:rsidP="0040576F">
            <w:pPr>
              <w:ind w:right="-443"/>
              <w:rPr>
                <w:sz w:val="18"/>
                <w:szCs w:val="18"/>
                <w:lang w:val="kk-KZ"/>
              </w:rPr>
            </w:pPr>
            <w:r w:rsidRPr="00493FB1">
              <w:rPr>
                <w:sz w:val="18"/>
                <w:szCs w:val="18"/>
                <w:lang w:val="kk-KZ"/>
              </w:rPr>
              <w:t>ИИК KZ92914398558BC00263</w:t>
            </w:r>
          </w:p>
          <w:p w14:paraId="60CB5014" w14:textId="77777777" w:rsidR="0040576F" w:rsidRPr="00493FB1" w:rsidRDefault="0040576F" w:rsidP="0040576F">
            <w:pPr>
              <w:ind w:right="-443"/>
              <w:rPr>
                <w:sz w:val="18"/>
                <w:szCs w:val="18"/>
                <w:lang w:val="kk-KZ"/>
              </w:rPr>
            </w:pPr>
            <w:r w:rsidRPr="00493FB1">
              <w:rPr>
                <w:sz w:val="18"/>
                <w:szCs w:val="18"/>
                <w:lang w:val="kk-KZ"/>
              </w:rPr>
              <w:t xml:space="preserve">«Сбербанк» АҚ ЕБ, </w:t>
            </w:r>
          </w:p>
          <w:p w14:paraId="72CBF29E" w14:textId="77777777" w:rsidR="0040576F" w:rsidRPr="00493FB1" w:rsidRDefault="0040576F" w:rsidP="0040576F">
            <w:pPr>
              <w:ind w:right="-443"/>
              <w:rPr>
                <w:sz w:val="18"/>
                <w:szCs w:val="18"/>
                <w:lang w:val="kk-KZ"/>
              </w:rPr>
            </w:pPr>
            <w:r w:rsidRPr="00493FB1">
              <w:rPr>
                <w:sz w:val="18"/>
                <w:szCs w:val="18"/>
              </w:rPr>
              <w:t>Петропавл</w:t>
            </w:r>
            <w:r w:rsidRPr="00493FB1">
              <w:rPr>
                <w:sz w:val="18"/>
                <w:szCs w:val="18"/>
                <w:lang w:val="kk-KZ"/>
              </w:rPr>
              <w:t xml:space="preserve"> қ.</w:t>
            </w:r>
            <w:r w:rsidRPr="00493FB1">
              <w:rPr>
                <w:sz w:val="18"/>
                <w:szCs w:val="18"/>
              </w:rPr>
              <w:t xml:space="preserve"> филиал </w:t>
            </w:r>
            <w:r w:rsidRPr="00493FB1">
              <w:rPr>
                <w:sz w:val="18"/>
                <w:szCs w:val="18"/>
                <w:lang w:val="kk-KZ"/>
              </w:rPr>
              <w:t xml:space="preserve"> </w:t>
            </w:r>
          </w:p>
          <w:p w14:paraId="1527920F" w14:textId="77777777" w:rsidR="0040576F" w:rsidRPr="00493FB1" w:rsidRDefault="0040576F" w:rsidP="0040576F">
            <w:pPr>
              <w:ind w:right="-443"/>
              <w:rPr>
                <w:sz w:val="18"/>
                <w:szCs w:val="18"/>
                <w:lang w:val="kk-KZ"/>
              </w:rPr>
            </w:pPr>
            <w:r w:rsidRPr="00493FB1">
              <w:rPr>
                <w:bCs/>
                <w:sz w:val="18"/>
                <w:szCs w:val="18"/>
                <w:lang w:val="kk-KZ"/>
              </w:rPr>
              <w:t>БСК</w:t>
            </w:r>
            <w:r w:rsidRPr="00493FB1">
              <w:rPr>
                <w:sz w:val="18"/>
                <w:szCs w:val="18"/>
                <w:lang w:val="kk-KZ"/>
              </w:rPr>
              <w:t xml:space="preserve"> SABRKZKA</w:t>
            </w:r>
          </w:p>
          <w:p w14:paraId="2A1B0A44" w14:textId="77777777" w:rsidR="0040576F" w:rsidRPr="00493FB1" w:rsidRDefault="0040576F" w:rsidP="0040576F">
            <w:pPr>
              <w:ind w:right="-443"/>
              <w:rPr>
                <w:sz w:val="18"/>
                <w:szCs w:val="18"/>
                <w:lang w:val="kk-KZ"/>
              </w:rPr>
            </w:pPr>
            <w:r w:rsidRPr="00493FB1">
              <w:rPr>
                <w:bCs/>
                <w:sz w:val="18"/>
                <w:szCs w:val="18"/>
                <w:lang w:val="kk-KZ"/>
              </w:rPr>
              <w:t>БСН</w:t>
            </w:r>
            <w:r w:rsidRPr="00493FB1">
              <w:rPr>
                <w:sz w:val="18"/>
                <w:szCs w:val="18"/>
                <w:lang w:val="kk-KZ"/>
              </w:rPr>
              <w:t xml:space="preserve"> 990 140 000 176 </w:t>
            </w:r>
          </w:p>
          <w:p w14:paraId="6A658ABF" w14:textId="77777777" w:rsidR="0040576F" w:rsidRPr="00493FB1" w:rsidRDefault="0040576F" w:rsidP="0040576F">
            <w:pPr>
              <w:ind w:right="-443"/>
              <w:rPr>
                <w:sz w:val="18"/>
                <w:szCs w:val="18"/>
                <w:lang w:val="kk-KZ"/>
              </w:rPr>
            </w:pPr>
            <w:r w:rsidRPr="00493FB1">
              <w:rPr>
                <w:sz w:val="18"/>
                <w:szCs w:val="18"/>
                <w:lang w:val="kk-KZ"/>
              </w:rPr>
              <w:t xml:space="preserve">ҚҚС бойынша: 05.12.2012ж. серия 48001 тіркеу есебіне тұру туралы № 0005364 күәлік   </w:t>
            </w:r>
          </w:p>
          <w:p w14:paraId="5488BC7E" w14:textId="77777777" w:rsidR="0040576F" w:rsidRPr="00493FB1" w:rsidRDefault="0040576F" w:rsidP="0040576F">
            <w:pPr>
              <w:ind w:right="-443"/>
              <w:rPr>
                <w:bCs/>
                <w:sz w:val="18"/>
                <w:szCs w:val="18"/>
                <w:lang w:val="kk-KZ"/>
              </w:rPr>
            </w:pPr>
            <w:r w:rsidRPr="00493FB1">
              <w:rPr>
                <w:bCs/>
                <w:sz w:val="18"/>
                <w:szCs w:val="18"/>
                <w:lang w:val="kk-KZ"/>
              </w:rPr>
              <w:t xml:space="preserve">Кбе-17 </w:t>
            </w:r>
          </w:p>
          <w:p w14:paraId="1CB41853" w14:textId="77777777" w:rsidR="00FE1F81" w:rsidRPr="00493FB1" w:rsidRDefault="00FE1F81">
            <w:pPr>
              <w:ind w:right="-443"/>
              <w:rPr>
                <w:b/>
                <w:sz w:val="18"/>
                <w:szCs w:val="18"/>
              </w:rPr>
            </w:pPr>
          </w:p>
          <w:p w14:paraId="4415E6DE" w14:textId="77777777" w:rsidR="00FE1F81" w:rsidRPr="00493FB1" w:rsidRDefault="00FE1F81" w:rsidP="00FE1F81">
            <w:pPr>
              <w:ind w:left="69" w:right="-443"/>
              <w:rPr>
                <w:sz w:val="18"/>
                <w:szCs w:val="18"/>
              </w:rPr>
            </w:pPr>
            <w:r w:rsidRPr="00493FB1">
              <w:rPr>
                <w:sz w:val="18"/>
                <w:szCs w:val="18"/>
              </w:rPr>
              <w:t>____________________________</w:t>
            </w:r>
          </w:p>
          <w:p w14:paraId="1746ADC4" w14:textId="77777777" w:rsidR="00FE1F81" w:rsidRPr="00493FB1" w:rsidRDefault="00FE1F81" w:rsidP="00FE1F81">
            <w:pPr>
              <w:ind w:left="69" w:right="-443"/>
              <w:rPr>
                <w:sz w:val="18"/>
                <w:szCs w:val="18"/>
              </w:rPr>
            </w:pPr>
            <w:r w:rsidRPr="00493FB1">
              <w:rPr>
                <w:sz w:val="18"/>
                <w:szCs w:val="18"/>
              </w:rPr>
              <w:t>____________________/_________________</w:t>
            </w:r>
          </w:p>
          <w:p w14:paraId="0D84E6E3" w14:textId="77777777" w:rsidR="00FE1F81" w:rsidRPr="00493FB1" w:rsidRDefault="00FE1F81">
            <w:pPr>
              <w:ind w:left="69" w:right="-443"/>
              <w:rPr>
                <w:sz w:val="18"/>
                <w:szCs w:val="18"/>
              </w:rPr>
            </w:pPr>
            <w:r w:rsidRPr="00493FB1">
              <w:rPr>
                <w:sz w:val="18"/>
                <w:szCs w:val="18"/>
              </w:rPr>
              <w:t xml:space="preserve">                  М.</w:t>
            </w:r>
            <w:r w:rsidRPr="00493FB1">
              <w:rPr>
                <w:sz w:val="18"/>
                <w:szCs w:val="18"/>
                <w:lang w:val="kk-KZ"/>
              </w:rPr>
              <w:t>О</w:t>
            </w:r>
            <w:r w:rsidRPr="00493FB1">
              <w:rPr>
                <w:sz w:val="18"/>
                <w:szCs w:val="18"/>
              </w:rPr>
              <w:t>.</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9A4C29" w14:textId="77777777" w:rsidR="00FE1F81" w:rsidRPr="00493FB1" w:rsidRDefault="00FE1F81" w:rsidP="0040576F">
            <w:pPr>
              <w:ind w:right="-443"/>
              <w:rPr>
                <w:b/>
                <w:color w:val="000000" w:themeColor="text1"/>
                <w:sz w:val="18"/>
                <w:szCs w:val="18"/>
              </w:rPr>
            </w:pPr>
            <w:r w:rsidRPr="00493FB1">
              <w:rPr>
                <w:b/>
                <w:color w:val="000000" w:themeColor="text1"/>
                <w:sz w:val="18"/>
                <w:szCs w:val="18"/>
              </w:rPr>
              <w:t>СТРАХОВАТЕЛЬ:</w:t>
            </w:r>
          </w:p>
          <w:p w14:paraId="4068957D" w14:textId="77777777" w:rsidR="00FE1F81" w:rsidRPr="00493FB1" w:rsidRDefault="00FE1F81" w:rsidP="00C07E33">
            <w:pPr>
              <w:widowControl w:val="0"/>
              <w:suppressAutoHyphens/>
              <w:rPr>
                <w:rFonts w:eastAsia="Lucida Sans Unicode"/>
                <w:b/>
                <w:bCs/>
                <w:color w:val="000000" w:themeColor="text1"/>
                <w:kern w:val="1"/>
                <w:sz w:val="16"/>
                <w:szCs w:val="16"/>
              </w:rPr>
            </w:pPr>
            <w:r w:rsidRPr="00493FB1">
              <w:rPr>
                <w:color w:val="000000" w:themeColor="text1"/>
                <w:sz w:val="18"/>
                <w:szCs w:val="18"/>
              </w:rPr>
              <w:t>Наименование/ФИО</w:t>
            </w:r>
            <w:ins w:id="92" w:author="Вдовина Юлия Сергеевна" w:date="2020-06-19T11:00:00Z">
              <w:r w:rsidR="00C07E33" w:rsidRPr="00493FB1">
                <w:rPr>
                  <w:color w:val="000000" w:themeColor="text1"/>
                  <w:sz w:val="18"/>
                  <w:szCs w:val="18"/>
                </w:rPr>
                <w:t>:</w:t>
              </w:r>
            </w:ins>
            <w:r w:rsidR="00C07E33" w:rsidRPr="00493FB1">
              <w:rPr>
                <w:color w:val="000000" w:themeColor="text1"/>
                <w:sz w:val="18"/>
                <w:szCs w:val="18"/>
              </w:rPr>
              <w:t xml:space="preserve"> </w:t>
            </w:r>
            <w:ins w:id="93" w:author="Вдовина Юлия Сергеевна" w:date="2020-06-19T10:59:00Z">
              <w:r w:rsidR="00C07E33" w:rsidRPr="00493FB1">
                <w:rPr>
                  <w:rFonts w:eastAsia="Lucida Sans Unicode"/>
                  <w:b/>
                  <w:bCs/>
                  <w:color w:val="000000" w:themeColor="text1"/>
                  <w:kern w:val="1"/>
                  <w:sz w:val="16"/>
                  <w:szCs w:val="16"/>
                </w:rPr>
                <w:t xml:space="preserve">ТОО «Петропавловские Тепловые Сети» </w:t>
              </w:r>
            </w:ins>
          </w:p>
          <w:p w14:paraId="073BB906" w14:textId="77777777" w:rsidR="00C07E33" w:rsidRPr="00493FB1" w:rsidRDefault="00C07E33" w:rsidP="00C07E33">
            <w:pPr>
              <w:widowControl w:val="0"/>
              <w:suppressAutoHyphens/>
              <w:rPr>
                <w:ins w:id="94" w:author="Вдовина Юлия Сергеевна" w:date="2020-06-19T10:59:00Z"/>
                <w:rFonts w:eastAsia="Lucida Sans Unicode"/>
                <w:bCs/>
                <w:color w:val="000000" w:themeColor="text1"/>
                <w:kern w:val="1"/>
                <w:sz w:val="16"/>
                <w:szCs w:val="16"/>
              </w:rPr>
            </w:pPr>
            <w:r w:rsidRPr="00493FB1">
              <w:rPr>
                <w:color w:val="000000" w:themeColor="text1"/>
                <w:sz w:val="18"/>
                <w:szCs w:val="18"/>
              </w:rPr>
              <w:t>А</w:t>
            </w:r>
            <w:r w:rsidR="00FE1F81" w:rsidRPr="00493FB1">
              <w:rPr>
                <w:color w:val="000000" w:themeColor="text1"/>
                <w:sz w:val="18"/>
                <w:szCs w:val="18"/>
              </w:rPr>
              <w:t>дрес</w:t>
            </w:r>
            <w:r w:rsidRPr="00493FB1">
              <w:rPr>
                <w:color w:val="000000" w:themeColor="text1"/>
                <w:sz w:val="18"/>
                <w:szCs w:val="18"/>
              </w:rPr>
              <w:t xml:space="preserve">: </w:t>
            </w:r>
            <w:ins w:id="95" w:author="Вдовина Юлия Сергеевна" w:date="2020-06-19T10:59:00Z">
              <w:r w:rsidRPr="00493FB1">
                <w:rPr>
                  <w:rFonts w:eastAsia="Lucida Sans Unicode"/>
                  <w:bCs/>
                  <w:color w:val="000000" w:themeColor="text1"/>
                  <w:kern w:val="1"/>
                  <w:sz w:val="16"/>
                  <w:szCs w:val="16"/>
                </w:rPr>
                <w:t>150009, Республика Казахстан,</w:t>
              </w:r>
            </w:ins>
          </w:p>
          <w:p w14:paraId="1935E224" w14:textId="77777777" w:rsidR="00FE1F81" w:rsidRPr="00493FB1" w:rsidRDefault="00C07E33" w:rsidP="00C07E33">
            <w:pPr>
              <w:spacing w:line="240" w:lineRule="exact"/>
              <w:jc w:val="both"/>
              <w:rPr>
                <w:color w:val="000000" w:themeColor="text1"/>
                <w:sz w:val="16"/>
                <w:szCs w:val="16"/>
              </w:rPr>
            </w:pPr>
            <w:ins w:id="96" w:author="Вдовина Юлия Сергеевна" w:date="2020-06-19T10:59:00Z">
              <w:r w:rsidRPr="00493FB1">
                <w:rPr>
                  <w:color w:val="000000" w:themeColor="text1"/>
                  <w:sz w:val="16"/>
                  <w:szCs w:val="16"/>
                </w:rPr>
                <w:t>г. Петропавловск, ул. Строительная, 23</w:t>
              </w:r>
            </w:ins>
          </w:p>
          <w:p w14:paraId="43313314" w14:textId="77777777" w:rsidR="00C07E33" w:rsidRPr="00493FB1" w:rsidRDefault="00C07E33" w:rsidP="00C07E33">
            <w:pPr>
              <w:ind w:right="-443"/>
              <w:rPr>
                <w:color w:val="000000" w:themeColor="text1"/>
                <w:sz w:val="18"/>
                <w:szCs w:val="18"/>
              </w:rPr>
            </w:pPr>
            <w:r w:rsidRPr="00493FB1">
              <w:rPr>
                <w:color w:val="000000" w:themeColor="text1"/>
                <w:sz w:val="18"/>
                <w:szCs w:val="18"/>
              </w:rPr>
              <w:t>Тел.: 8 (715) 252 26 77</w:t>
            </w:r>
          </w:p>
          <w:p w14:paraId="5181625A" w14:textId="77777777" w:rsidR="00FE1F81" w:rsidRPr="00493FB1" w:rsidRDefault="00FE1F81" w:rsidP="0040576F">
            <w:pPr>
              <w:spacing w:line="240" w:lineRule="exact"/>
              <w:jc w:val="both"/>
              <w:rPr>
                <w:color w:val="000000" w:themeColor="text1"/>
                <w:sz w:val="16"/>
                <w:szCs w:val="16"/>
              </w:rPr>
            </w:pPr>
            <w:r w:rsidRPr="00493FB1">
              <w:rPr>
                <w:color w:val="000000" w:themeColor="text1"/>
                <w:sz w:val="18"/>
                <w:szCs w:val="18"/>
              </w:rPr>
              <w:t>ИИН/БИН</w:t>
            </w:r>
            <w:r w:rsidR="0040576F" w:rsidRPr="00493FB1">
              <w:rPr>
                <w:color w:val="000000" w:themeColor="text1"/>
                <w:sz w:val="18"/>
                <w:szCs w:val="18"/>
              </w:rPr>
              <w:t xml:space="preserve"> </w:t>
            </w:r>
            <w:ins w:id="97" w:author="Вдовина Юлия Сергеевна" w:date="2020-06-19T10:59:00Z">
              <w:r w:rsidR="0040576F" w:rsidRPr="00493FB1">
                <w:rPr>
                  <w:color w:val="000000" w:themeColor="text1"/>
                  <w:sz w:val="16"/>
                  <w:szCs w:val="16"/>
                </w:rPr>
                <w:t xml:space="preserve">990 140 000 176 </w:t>
              </w:r>
            </w:ins>
          </w:p>
          <w:p w14:paraId="6BA6F999" w14:textId="77777777" w:rsidR="0040576F" w:rsidRPr="00493FB1" w:rsidRDefault="00FE1F81" w:rsidP="0040576F">
            <w:pPr>
              <w:ind w:right="-443"/>
              <w:rPr>
                <w:ins w:id="98" w:author="Вдовина Юлия Сергеевна" w:date="2020-06-19T10:59:00Z"/>
                <w:color w:val="000000" w:themeColor="text1"/>
                <w:sz w:val="18"/>
                <w:szCs w:val="18"/>
              </w:rPr>
            </w:pPr>
            <w:r w:rsidRPr="00493FB1">
              <w:rPr>
                <w:color w:val="000000" w:themeColor="text1"/>
                <w:sz w:val="18"/>
                <w:szCs w:val="18"/>
              </w:rPr>
              <w:t xml:space="preserve">ИИК </w:t>
            </w:r>
            <w:ins w:id="99" w:author="Вдовина Юлия Сергеевна" w:date="2020-06-19T10:59:00Z">
              <w:r w:rsidR="0040576F" w:rsidRPr="00493FB1">
                <w:rPr>
                  <w:color w:val="000000" w:themeColor="text1"/>
                  <w:sz w:val="18"/>
                  <w:szCs w:val="18"/>
                </w:rPr>
                <w:t>KZ92914398558BC00263</w:t>
              </w:r>
            </w:ins>
            <w:r w:rsidR="0040576F" w:rsidRPr="00493FB1">
              <w:rPr>
                <w:rFonts w:cs="Times New Roman"/>
                <w:color w:val="000000" w:themeColor="text1"/>
                <w:sz w:val="16"/>
                <w:szCs w:val="16"/>
              </w:rPr>
              <w:t xml:space="preserve"> </w:t>
            </w:r>
            <w:ins w:id="100" w:author="Вдовина Юлия Сергеевна" w:date="2020-06-19T10:59:00Z">
              <w:r w:rsidR="0040576F" w:rsidRPr="00493FB1">
                <w:rPr>
                  <w:color w:val="000000" w:themeColor="text1"/>
                  <w:sz w:val="18"/>
                  <w:szCs w:val="18"/>
                </w:rPr>
                <w:t xml:space="preserve">ДБ АО «Сбербанк», филиал в </w:t>
              </w:r>
            </w:ins>
          </w:p>
          <w:p w14:paraId="7FC259CA" w14:textId="77777777" w:rsidR="00FE1F81" w:rsidRPr="00493FB1" w:rsidRDefault="0040576F" w:rsidP="0040576F">
            <w:pPr>
              <w:ind w:right="-443"/>
              <w:rPr>
                <w:color w:val="000000" w:themeColor="text1"/>
                <w:sz w:val="18"/>
                <w:szCs w:val="18"/>
              </w:rPr>
            </w:pPr>
            <w:ins w:id="101" w:author="Вдовина Юлия Сергеевна" w:date="2020-06-19T10:59:00Z">
              <w:r w:rsidRPr="00493FB1">
                <w:rPr>
                  <w:color w:val="000000" w:themeColor="text1"/>
                  <w:sz w:val="18"/>
                  <w:szCs w:val="18"/>
                </w:rPr>
                <w:t>г. Петропавловск</w:t>
              </w:r>
            </w:ins>
            <w:r w:rsidRPr="00493FB1">
              <w:rPr>
                <w:color w:val="000000" w:themeColor="text1"/>
                <w:sz w:val="18"/>
                <w:szCs w:val="18"/>
              </w:rPr>
              <w:t xml:space="preserve"> </w:t>
            </w:r>
          </w:p>
          <w:p w14:paraId="5DFB9A49" w14:textId="77777777" w:rsidR="00FE1F81" w:rsidRPr="00493FB1" w:rsidRDefault="00FE1F81" w:rsidP="00C07E33">
            <w:pPr>
              <w:ind w:right="-443"/>
              <w:rPr>
                <w:color w:val="000000" w:themeColor="text1"/>
                <w:sz w:val="18"/>
                <w:szCs w:val="18"/>
              </w:rPr>
            </w:pPr>
            <w:r w:rsidRPr="00493FB1">
              <w:rPr>
                <w:color w:val="000000" w:themeColor="text1"/>
                <w:sz w:val="18"/>
                <w:szCs w:val="18"/>
              </w:rPr>
              <w:t xml:space="preserve">БИК </w:t>
            </w:r>
            <w:ins w:id="102" w:author="Вдовина Юлия Сергеевна" w:date="2020-06-19T10:59:00Z">
              <w:r w:rsidR="0040576F" w:rsidRPr="00493FB1">
                <w:rPr>
                  <w:color w:val="000000" w:themeColor="text1"/>
                  <w:sz w:val="18"/>
                  <w:szCs w:val="18"/>
                </w:rPr>
                <w:t>SABRKZKA</w:t>
              </w:r>
            </w:ins>
          </w:p>
          <w:p w14:paraId="185ABEC2" w14:textId="77777777" w:rsidR="0040576F" w:rsidRPr="00493FB1" w:rsidRDefault="0040576F" w:rsidP="0040576F">
            <w:pPr>
              <w:ind w:right="-443"/>
              <w:rPr>
                <w:ins w:id="103" w:author="Вдовина Юлия Сергеевна" w:date="2020-06-19T10:59:00Z"/>
                <w:color w:val="000000" w:themeColor="text1"/>
                <w:sz w:val="18"/>
                <w:szCs w:val="18"/>
              </w:rPr>
            </w:pPr>
            <w:ins w:id="104" w:author="Вдовина Юлия Сергеевна" w:date="2020-06-19T10:59:00Z">
              <w:r w:rsidRPr="00493FB1">
                <w:rPr>
                  <w:color w:val="000000" w:themeColor="text1"/>
                  <w:sz w:val="18"/>
                  <w:szCs w:val="18"/>
                </w:rPr>
                <w:t>Свидетельство о постановке на регистрационный учет по НДС: серия 48001 № 0005364 от 05.12.2012г.</w:t>
              </w:r>
            </w:ins>
          </w:p>
          <w:p w14:paraId="6C54E2F4" w14:textId="77777777" w:rsidR="0040576F" w:rsidRPr="00493FB1" w:rsidRDefault="0040576F" w:rsidP="0040576F">
            <w:pPr>
              <w:ind w:right="-443"/>
              <w:rPr>
                <w:ins w:id="105" w:author="Вдовина Юлия Сергеевна" w:date="2020-06-19T10:59:00Z"/>
                <w:color w:val="000000" w:themeColor="text1"/>
                <w:sz w:val="18"/>
                <w:szCs w:val="18"/>
              </w:rPr>
            </w:pPr>
            <w:ins w:id="106" w:author="Вдовина Юлия Сергеевна" w:date="2020-06-19T10:59:00Z">
              <w:r w:rsidRPr="00493FB1">
                <w:rPr>
                  <w:bCs/>
                  <w:color w:val="000000" w:themeColor="text1"/>
                  <w:sz w:val="18"/>
                  <w:szCs w:val="18"/>
                </w:rPr>
                <w:t xml:space="preserve">Кбе-17 </w:t>
              </w:r>
            </w:ins>
          </w:p>
          <w:p w14:paraId="0F93999D" w14:textId="77777777" w:rsidR="00FE1F81" w:rsidRPr="00493FB1" w:rsidRDefault="00FE1F81" w:rsidP="00C07E33">
            <w:pPr>
              <w:ind w:right="-443"/>
              <w:rPr>
                <w:sz w:val="18"/>
                <w:szCs w:val="18"/>
              </w:rPr>
            </w:pPr>
            <w:r w:rsidRPr="00493FB1">
              <w:rPr>
                <w:sz w:val="18"/>
                <w:szCs w:val="18"/>
              </w:rPr>
              <w:t>____________________________</w:t>
            </w:r>
          </w:p>
          <w:p w14:paraId="2C78CFF6" w14:textId="77777777" w:rsidR="00FE1F81" w:rsidRPr="00493FB1" w:rsidRDefault="00FE1F81">
            <w:pPr>
              <w:ind w:left="69" w:right="-443"/>
              <w:rPr>
                <w:sz w:val="18"/>
                <w:szCs w:val="18"/>
                <w:lang w:val="en-US"/>
              </w:rPr>
            </w:pPr>
            <w:r w:rsidRPr="00493FB1">
              <w:rPr>
                <w:sz w:val="18"/>
                <w:szCs w:val="18"/>
              </w:rPr>
              <w:t>____________________/_________________</w:t>
            </w:r>
          </w:p>
          <w:p w14:paraId="31CEE57D" w14:textId="77777777" w:rsidR="00FE1F81" w:rsidRDefault="00FE1F81">
            <w:pPr>
              <w:ind w:right="-443"/>
              <w:rPr>
                <w:sz w:val="18"/>
                <w:szCs w:val="18"/>
              </w:rPr>
            </w:pPr>
            <w:r w:rsidRPr="00493FB1">
              <w:rPr>
                <w:sz w:val="18"/>
                <w:szCs w:val="18"/>
              </w:rPr>
              <w:t xml:space="preserve">                            М.П.</w:t>
            </w:r>
          </w:p>
        </w:tc>
      </w:tr>
    </w:tbl>
    <w:p w14:paraId="576A8260" w14:textId="77777777" w:rsidR="0040576F" w:rsidRPr="0040576F" w:rsidRDefault="0040576F" w:rsidP="0040576F">
      <w:pPr>
        <w:rPr>
          <w:bCs/>
          <w:sz w:val="18"/>
          <w:szCs w:val="18"/>
          <w:lang w:val="kk-KZ"/>
        </w:rPr>
      </w:pPr>
    </w:p>
    <w:p w14:paraId="2C1879DD" w14:textId="77777777" w:rsidR="0061416B" w:rsidRPr="0040576F" w:rsidRDefault="000452A8" w:rsidP="0061416B">
      <w:pPr>
        <w:ind w:right="-443"/>
        <w:rPr>
          <w:sz w:val="18"/>
          <w:szCs w:val="18"/>
          <w:lang w:val="kk-KZ"/>
        </w:rPr>
      </w:pPr>
      <w:r>
        <w:rPr>
          <w:sz w:val="18"/>
          <w:szCs w:val="18"/>
          <w:lang w:val="kk-KZ"/>
        </w:rPr>
        <w:t xml:space="preserve"> </w:t>
      </w:r>
    </w:p>
    <w:p w14:paraId="4207D6B9" w14:textId="77777777" w:rsidR="0061416B" w:rsidRPr="0040576F" w:rsidRDefault="000452A8" w:rsidP="0061416B">
      <w:pPr>
        <w:ind w:right="-443"/>
        <w:rPr>
          <w:bCs/>
          <w:sz w:val="18"/>
          <w:szCs w:val="18"/>
          <w:lang w:val="kk-KZ"/>
        </w:rPr>
      </w:pPr>
      <w:r>
        <w:rPr>
          <w:sz w:val="18"/>
          <w:szCs w:val="18"/>
          <w:lang w:val="kk-KZ"/>
        </w:rPr>
        <w:t xml:space="preserve"> </w:t>
      </w:r>
    </w:p>
    <w:p w14:paraId="41C53CF7" w14:textId="77777777" w:rsidR="00AD690A" w:rsidRPr="00781B77" w:rsidRDefault="00AD690A">
      <w:pPr>
        <w:rPr>
          <w:sz w:val="18"/>
          <w:szCs w:val="18"/>
        </w:rPr>
      </w:pPr>
    </w:p>
    <w:sectPr w:rsidR="00AD690A" w:rsidRPr="00781B77" w:rsidSect="001430BF">
      <w:footerReference w:type="default" r:id="rId13"/>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4977F" w14:textId="77777777" w:rsidR="000C448B" w:rsidRDefault="000C448B" w:rsidP="001733D8">
      <w:r>
        <w:separator/>
      </w:r>
    </w:p>
  </w:endnote>
  <w:endnote w:type="continuationSeparator" w:id="0">
    <w:p w14:paraId="6469D9EC" w14:textId="77777777" w:rsidR="000C448B" w:rsidRDefault="000C448B" w:rsidP="00173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6579954"/>
      <w:docPartObj>
        <w:docPartGallery w:val="Page Numbers (Bottom of Page)"/>
        <w:docPartUnique/>
      </w:docPartObj>
    </w:sdtPr>
    <w:sdtEndPr/>
    <w:sdtContent>
      <w:p w14:paraId="48466204" w14:textId="77777777" w:rsidR="006071B2" w:rsidRDefault="006071B2">
        <w:pPr>
          <w:pStyle w:val="ac"/>
          <w:jc w:val="center"/>
        </w:pPr>
        <w:r>
          <w:fldChar w:fldCharType="begin"/>
        </w:r>
        <w:r>
          <w:instrText>PAGE   \* MERGEFORMAT</w:instrText>
        </w:r>
        <w:r>
          <w:fldChar w:fldCharType="separate"/>
        </w:r>
        <w:r w:rsidR="00B1335E">
          <w:rPr>
            <w:noProof/>
          </w:rPr>
          <w:t>2</w:t>
        </w:r>
        <w:r>
          <w:rPr>
            <w:noProof/>
          </w:rPr>
          <w:fldChar w:fldCharType="end"/>
        </w:r>
      </w:p>
    </w:sdtContent>
  </w:sdt>
  <w:p w14:paraId="4F2B1AC7" w14:textId="77777777" w:rsidR="006071B2" w:rsidRDefault="006071B2">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BCD4C" w14:textId="77777777" w:rsidR="000C448B" w:rsidRDefault="000C448B" w:rsidP="001733D8">
      <w:r>
        <w:separator/>
      </w:r>
    </w:p>
  </w:footnote>
  <w:footnote w:type="continuationSeparator" w:id="0">
    <w:p w14:paraId="1D370A58" w14:textId="77777777" w:rsidR="000C448B" w:rsidRDefault="000C448B" w:rsidP="001733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1B2"/>
    <w:multiLevelType w:val="multilevel"/>
    <w:tmpl w:val="1936741E"/>
    <w:lvl w:ilvl="0">
      <w:start w:val="1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080" w:hanging="1080"/>
      </w:pPr>
      <w:rPr>
        <w:rFonts w:hint="default"/>
        <w:b w:val="0"/>
      </w:rPr>
    </w:lvl>
    <w:lvl w:ilvl="8">
      <w:start w:val="1"/>
      <w:numFmt w:val="decimal"/>
      <w:lvlText w:val="%1.%2.%3.%4.%5.%6.%7.%8.%9."/>
      <w:lvlJc w:val="left"/>
      <w:pPr>
        <w:ind w:left="1440" w:hanging="1440"/>
      </w:pPr>
      <w:rPr>
        <w:rFonts w:hint="default"/>
        <w:b w:val="0"/>
      </w:rPr>
    </w:lvl>
  </w:abstractNum>
  <w:abstractNum w:abstractNumId="1" w15:restartNumberingAfterBreak="0">
    <w:nsid w:val="0A7C7A32"/>
    <w:multiLevelType w:val="hybridMultilevel"/>
    <w:tmpl w:val="1554A5A8"/>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B317658"/>
    <w:multiLevelType w:val="hybridMultilevel"/>
    <w:tmpl w:val="41EC7A22"/>
    <w:lvl w:ilvl="0" w:tplc="09C4F3FA">
      <w:start w:val="1"/>
      <w:numFmt w:val="decimal"/>
      <w:lvlText w:val="%1)"/>
      <w:lvlJc w:val="left"/>
      <w:pPr>
        <w:ind w:left="760" w:hanging="360"/>
      </w:pPr>
      <w:rPr>
        <w:rFonts w:hint="default"/>
        <w:color w:val="000000"/>
      </w:rPr>
    </w:lvl>
    <w:lvl w:ilvl="1" w:tplc="04190019">
      <w:start w:val="1"/>
      <w:numFmt w:val="lowerLetter"/>
      <w:lvlText w:val="%2."/>
      <w:lvlJc w:val="left"/>
      <w:pPr>
        <w:ind w:left="1480" w:hanging="360"/>
      </w:pPr>
    </w:lvl>
    <w:lvl w:ilvl="2" w:tplc="0419001B">
      <w:start w:val="1"/>
      <w:numFmt w:val="lowerRoman"/>
      <w:lvlText w:val="%3."/>
      <w:lvlJc w:val="right"/>
      <w:pPr>
        <w:ind w:left="2200" w:hanging="180"/>
      </w:pPr>
    </w:lvl>
    <w:lvl w:ilvl="3" w:tplc="0419000F">
      <w:start w:val="1"/>
      <w:numFmt w:val="decimal"/>
      <w:lvlText w:val="%4."/>
      <w:lvlJc w:val="left"/>
      <w:pPr>
        <w:ind w:left="2920" w:hanging="360"/>
      </w:pPr>
    </w:lvl>
    <w:lvl w:ilvl="4" w:tplc="04190019">
      <w:start w:val="1"/>
      <w:numFmt w:val="lowerLetter"/>
      <w:lvlText w:val="%5."/>
      <w:lvlJc w:val="left"/>
      <w:pPr>
        <w:ind w:left="3640" w:hanging="360"/>
      </w:pPr>
    </w:lvl>
    <w:lvl w:ilvl="5" w:tplc="0419001B">
      <w:start w:val="1"/>
      <w:numFmt w:val="lowerRoman"/>
      <w:lvlText w:val="%6."/>
      <w:lvlJc w:val="right"/>
      <w:pPr>
        <w:ind w:left="4360" w:hanging="180"/>
      </w:pPr>
    </w:lvl>
    <w:lvl w:ilvl="6" w:tplc="0419000F">
      <w:start w:val="1"/>
      <w:numFmt w:val="decimal"/>
      <w:lvlText w:val="%7."/>
      <w:lvlJc w:val="left"/>
      <w:pPr>
        <w:ind w:left="5080" w:hanging="360"/>
      </w:pPr>
    </w:lvl>
    <w:lvl w:ilvl="7" w:tplc="04190019">
      <w:start w:val="1"/>
      <w:numFmt w:val="lowerLetter"/>
      <w:lvlText w:val="%8."/>
      <w:lvlJc w:val="left"/>
      <w:pPr>
        <w:ind w:left="5800" w:hanging="360"/>
      </w:pPr>
    </w:lvl>
    <w:lvl w:ilvl="8" w:tplc="0419001B">
      <w:start w:val="1"/>
      <w:numFmt w:val="lowerRoman"/>
      <w:lvlText w:val="%9."/>
      <w:lvlJc w:val="right"/>
      <w:pPr>
        <w:ind w:left="6520" w:hanging="180"/>
      </w:pPr>
    </w:lvl>
  </w:abstractNum>
  <w:abstractNum w:abstractNumId="3" w15:restartNumberingAfterBreak="0">
    <w:nsid w:val="0D4D008F"/>
    <w:multiLevelType w:val="hybridMultilevel"/>
    <w:tmpl w:val="4F1AF3E2"/>
    <w:lvl w:ilvl="0" w:tplc="E96C9AB4">
      <w:start w:val="1"/>
      <w:numFmt w:val="decimal"/>
      <w:lvlText w:val="%1)"/>
      <w:lvlJc w:val="left"/>
      <w:pPr>
        <w:ind w:left="366" w:hanging="360"/>
      </w:pPr>
      <w:rPr>
        <w:rFonts w:hint="default"/>
        <w:b w:val="0"/>
      </w:rPr>
    </w:lvl>
    <w:lvl w:ilvl="1" w:tplc="04190019" w:tentative="1">
      <w:start w:val="1"/>
      <w:numFmt w:val="lowerLetter"/>
      <w:lvlText w:val="%2."/>
      <w:lvlJc w:val="left"/>
      <w:pPr>
        <w:ind w:left="1086" w:hanging="360"/>
      </w:pPr>
    </w:lvl>
    <w:lvl w:ilvl="2" w:tplc="0419001B" w:tentative="1">
      <w:start w:val="1"/>
      <w:numFmt w:val="lowerRoman"/>
      <w:lvlText w:val="%3."/>
      <w:lvlJc w:val="right"/>
      <w:pPr>
        <w:ind w:left="1806" w:hanging="180"/>
      </w:pPr>
    </w:lvl>
    <w:lvl w:ilvl="3" w:tplc="0419000F" w:tentative="1">
      <w:start w:val="1"/>
      <w:numFmt w:val="decimal"/>
      <w:lvlText w:val="%4."/>
      <w:lvlJc w:val="left"/>
      <w:pPr>
        <w:ind w:left="2526" w:hanging="360"/>
      </w:pPr>
    </w:lvl>
    <w:lvl w:ilvl="4" w:tplc="04190019" w:tentative="1">
      <w:start w:val="1"/>
      <w:numFmt w:val="lowerLetter"/>
      <w:lvlText w:val="%5."/>
      <w:lvlJc w:val="left"/>
      <w:pPr>
        <w:ind w:left="3246" w:hanging="360"/>
      </w:pPr>
    </w:lvl>
    <w:lvl w:ilvl="5" w:tplc="0419001B" w:tentative="1">
      <w:start w:val="1"/>
      <w:numFmt w:val="lowerRoman"/>
      <w:lvlText w:val="%6."/>
      <w:lvlJc w:val="right"/>
      <w:pPr>
        <w:ind w:left="3966" w:hanging="180"/>
      </w:pPr>
    </w:lvl>
    <w:lvl w:ilvl="6" w:tplc="0419000F" w:tentative="1">
      <w:start w:val="1"/>
      <w:numFmt w:val="decimal"/>
      <w:lvlText w:val="%7."/>
      <w:lvlJc w:val="left"/>
      <w:pPr>
        <w:ind w:left="4686" w:hanging="360"/>
      </w:pPr>
    </w:lvl>
    <w:lvl w:ilvl="7" w:tplc="04190019" w:tentative="1">
      <w:start w:val="1"/>
      <w:numFmt w:val="lowerLetter"/>
      <w:lvlText w:val="%8."/>
      <w:lvlJc w:val="left"/>
      <w:pPr>
        <w:ind w:left="5406" w:hanging="360"/>
      </w:pPr>
    </w:lvl>
    <w:lvl w:ilvl="8" w:tplc="0419001B" w:tentative="1">
      <w:start w:val="1"/>
      <w:numFmt w:val="lowerRoman"/>
      <w:lvlText w:val="%9."/>
      <w:lvlJc w:val="right"/>
      <w:pPr>
        <w:ind w:left="6126" w:hanging="180"/>
      </w:pPr>
    </w:lvl>
  </w:abstractNum>
  <w:abstractNum w:abstractNumId="4" w15:restartNumberingAfterBreak="0">
    <w:nsid w:val="113374AD"/>
    <w:multiLevelType w:val="hybridMultilevel"/>
    <w:tmpl w:val="935817A8"/>
    <w:lvl w:ilvl="0" w:tplc="04190011">
      <w:start w:val="1"/>
      <w:numFmt w:val="decimal"/>
      <w:lvlText w:val="%1)"/>
      <w:lvlJc w:val="left"/>
      <w:pPr>
        <w:tabs>
          <w:tab w:val="num" w:pos="720"/>
        </w:tabs>
        <w:ind w:left="720" w:hanging="360"/>
      </w:pPr>
      <w:rPr>
        <w:rFonts w:ascii="Times New Roman" w:hAnsi="Times New Roman" w:cs="Times New Roman" w:hint="default"/>
      </w:rPr>
    </w:lvl>
    <w:lvl w:ilvl="1" w:tplc="0860A698">
      <w:start w:val="1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15:restartNumberingAfterBreak="0">
    <w:nsid w:val="175C642E"/>
    <w:multiLevelType w:val="multilevel"/>
    <w:tmpl w:val="FEDA9EFC"/>
    <w:lvl w:ilvl="0">
      <w:start w:val="1"/>
      <w:numFmt w:val="decimal"/>
      <w:lvlText w:val="%1."/>
      <w:lvlJc w:val="left"/>
      <w:pPr>
        <w:ind w:left="390" w:hanging="390"/>
      </w:pPr>
      <w:rPr>
        <w:rFonts w:hint="default"/>
        <w:b/>
        <w:bCs/>
        <w:color w:val="000000"/>
      </w:rPr>
    </w:lvl>
    <w:lvl w:ilvl="1">
      <w:start w:val="1"/>
      <w:numFmt w:val="decimal"/>
      <w:lvlText w:val="%1.%2."/>
      <w:lvlJc w:val="left"/>
      <w:pPr>
        <w:ind w:left="390" w:hanging="390"/>
      </w:pPr>
      <w:rPr>
        <w:rFonts w:hint="default"/>
        <w:b/>
        <w:bCs/>
        <w:color w:val="000000"/>
      </w:rPr>
    </w:lvl>
    <w:lvl w:ilvl="2">
      <w:start w:val="1"/>
      <w:numFmt w:val="decimal"/>
      <w:lvlText w:val="%1.%2.%3."/>
      <w:lvlJc w:val="left"/>
      <w:pPr>
        <w:ind w:left="720" w:hanging="720"/>
      </w:pPr>
      <w:rPr>
        <w:rFonts w:hint="default"/>
        <w:b/>
        <w:bCs/>
        <w:color w:val="000000"/>
      </w:rPr>
    </w:lvl>
    <w:lvl w:ilvl="3">
      <w:start w:val="1"/>
      <w:numFmt w:val="decimal"/>
      <w:lvlText w:val="%1.%2.%3.%4."/>
      <w:lvlJc w:val="left"/>
      <w:pPr>
        <w:ind w:left="720" w:hanging="720"/>
      </w:pPr>
      <w:rPr>
        <w:rFonts w:hint="default"/>
        <w:b/>
        <w:bCs/>
        <w:color w:val="000000"/>
      </w:rPr>
    </w:lvl>
    <w:lvl w:ilvl="4">
      <w:start w:val="1"/>
      <w:numFmt w:val="decimal"/>
      <w:lvlText w:val="%1.%2.%3.%4.%5."/>
      <w:lvlJc w:val="left"/>
      <w:pPr>
        <w:ind w:left="720" w:hanging="720"/>
      </w:pPr>
      <w:rPr>
        <w:rFonts w:hint="default"/>
        <w:b/>
        <w:bCs/>
        <w:color w:val="000000"/>
      </w:rPr>
    </w:lvl>
    <w:lvl w:ilvl="5">
      <w:start w:val="1"/>
      <w:numFmt w:val="decimal"/>
      <w:lvlText w:val="%1.%2.%3.%4.%5.%6."/>
      <w:lvlJc w:val="left"/>
      <w:pPr>
        <w:ind w:left="1080" w:hanging="1080"/>
      </w:pPr>
      <w:rPr>
        <w:rFonts w:hint="default"/>
        <w:b/>
        <w:bCs/>
        <w:color w:val="000000"/>
      </w:rPr>
    </w:lvl>
    <w:lvl w:ilvl="6">
      <w:start w:val="1"/>
      <w:numFmt w:val="decimal"/>
      <w:lvlText w:val="%1.%2.%3.%4.%5.%6.%7."/>
      <w:lvlJc w:val="left"/>
      <w:pPr>
        <w:ind w:left="1080" w:hanging="1080"/>
      </w:pPr>
      <w:rPr>
        <w:rFonts w:hint="default"/>
        <w:b/>
        <w:bCs/>
        <w:color w:val="000000"/>
      </w:rPr>
    </w:lvl>
    <w:lvl w:ilvl="7">
      <w:start w:val="1"/>
      <w:numFmt w:val="decimal"/>
      <w:lvlText w:val="%1.%2.%3.%4.%5.%6.%7.%8."/>
      <w:lvlJc w:val="left"/>
      <w:pPr>
        <w:ind w:left="1080" w:hanging="1080"/>
      </w:pPr>
      <w:rPr>
        <w:rFonts w:hint="default"/>
        <w:b/>
        <w:bCs/>
        <w:color w:val="000000"/>
      </w:rPr>
    </w:lvl>
    <w:lvl w:ilvl="8">
      <w:start w:val="1"/>
      <w:numFmt w:val="decimal"/>
      <w:lvlText w:val="%1.%2.%3.%4.%5.%6.%7.%8.%9."/>
      <w:lvlJc w:val="left"/>
      <w:pPr>
        <w:ind w:left="1440" w:hanging="1440"/>
      </w:pPr>
      <w:rPr>
        <w:rFonts w:hint="default"/>
        <w:b/>
        <w:bCs/>
        <w:color w:val="000000"/>
      </w:rPr>
    </w:lvl>
  </w:abstractNum>
  <w:abstractNum w:abstractNumId="6" w15:restartNumberingAfterBreak="0">
    <w:nsid w:val="17BC4DAE"/>
    <w:multiLevelType w:val="multilevel"/>
    <w:tmpl w:val="3D068470"/>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3)"/>
      <w:lvlJc w:val="left"/>
      <w:pPr>
        <w:ind w:left="720" w:hanging="720"/>
      </w:pPr>
      <w:rPr>
        <w:rFonts w:ascii="Times New Roman" w:eastAsia="Calibri" w:hAnsi="Times New Roman" w:cs="Times New Roman"/>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080" w:hanging="1080"/>
      </w:pPr>
      <w:rPr>
        <w:rFonts w:hint="default"/>
        <w:b w:val="0"/>
      </w:rPr>
    </w:lvl>
    <w:lvl w:ilvl="8">
      <w:start w:val="1"/>
      <w:numFmt w:val="decimal"/>
      <w:lvlText w:val="%1.%2.%3.%4.%5.%6.%7.%8.%9."/>
      <w:lvlJc w:val="left"/>
      <w:pPr>
        <w:ind w:left="1440" w:hanging="1440"/>
      </w:pPr>
      <w:rPr>
        <w:rFonts w:hint="default"/>
        <w:b w:val="0"/>
      </w:rPr>
    </w:lvl>
  </w:abstractNum>
  <w:abstractNum w:abstractNumId="7" w15:restartNumberingAfterBreak="0">
    <w:nsid w:val="189959C9"/>
    <w:multiLevelType w:val="hybridMultilevel"/>
    <w:tmpl w:val="52527AAC"/>
    <w:lvl w:ilvl="0" w:tplc="3258B536">
      <w:start w:val="1"/>
      <w:numFmt w:val="decimal"/>
      <w:lvlText w:val="%1)"/>
      <w:lvlJc w:val="left"/>
      <w:pPr>
        <w:ind w:left="760" w:hanging="360"/>
      </w:pPr>
      <w:rPr>
        <w:rFonts w:hint="default"/>
        <w:color w:val="000000"/>
      </w:rPr>
    </w:lvl>
    <w:lvl w:ilvl="1" w:tplc="04190019">
      <w:start w:val="1"/>
      <w:numFmt w:val="lowerLetter"/>
      <w:lvlText w:val="%2."/>
      <w:lvlJc w:val="left"/>
      <w:pPr>
        <w:ind w:left="1480" w:hanging="360"/>
      </w:pPr>
    </w:lvl>
    <w:lvl w:ilvl="2" w:tplc="0419001B">
      <w:start w:val="1"/>
      <w:numFmt w:val="lowerRoman"/>
      <w:lvlText w:val="%3."/>
      <w:lvlJc w:val="right"/>
      <w:pPr>
        <w:ind w:left="2200" w:hanging="180"/>
      </w:pPr>
    </w:lvl>
    <w:lvl w:ilvl="3" w:tplc="0419000F">
      <w:start w:val="1"/>
      <w:numFmt w:val="decimal"/>
      <w:lvlText w:val="%4."/>
      <w:lvlJc w:val="left"/>
      <w:pPr>
        <w:ind w:left="2920" w:hanging="360"/>
      </w:pPr>
    </w:lvl>
    <w:lvl w:ilvl="4" w:tplc="04190019">
      <w:start w:val="1"/>
      <w:numFmt w:val="lowerLetter"/>
      <w:lvlText w:val="%5."/>
      <w:lvlJc w:val="left"/>
      <w:pPr>
        <w:ind w:left="3640" w:hanging="360"/>
      </w:pPr>
    </w:lvl>
    <w:lvl w:ilvl="5" w:tplc="0419001B">
      <w:start w:val="1"/>
      <w:numFmt w:val="lowerRoman"/>
      <w:lvlText w:val="%6."/>
      <w:lvlJc w:val="right"/>
      <w:pPr>
        <w:ind w:left="4360" w:hanging="180"/>
      </w:pPr>
    </w:lvl>
    <w:lvl w:ilvl="6" w:tplc="0419000F">
      <w:start w:val="1"/>
      <w:numFmt w:val="decimal"/>
      <w:lvlText w:val="%7."/>
      <w:lvlJc w:val="left"/>
      <w:pPr>
        <w:ind w:left="5080" w:hanging="360"/>
      </w:pPr>
    </w:lvl>
    <w:lvl w:ilvl="7" w:tplc="04190019">
      <w:start w:val="1"/>
      <w:numFmt w:val="lowerLetter"/>
      <w:lvlText w:val="%8."/>
      <w:lvlJc w:val="left"/>
      <w:pPr>
        <w:ind w:left="5800" w:hanging="360"/>
      </w:pPr>
    </w:lvl>
    <w:lvl w:ilvl="8" w:tplc="0419001B">
      <w:start w:val="1"/>
      <w:numFmt w:val="lowerRoman"/>
      <w:lvlText w:val="%9."/>
      <w:lvlJc w:val="right"/>
      <w:pPr>
        <w:ind w:left="6520" w:hanging="180"/>
      </w:pPr>
    </w:lvl>
  </w:abstractNum>
  <w:abstractNum w:abstractNumId="8" w15:restartNumberingAfterBreak="0">
    <w:nsid w:val="19713198"/>
    <w:multiLevelType w:val="hybridMultilevel"/>
    <w:tmpl w:val="870407DA"/>
    <w:lvl w:ilvl="0" w:tplc="DA2A3FA6">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1ACB0626"/>
    <w:multiLevelType w:val="hybridMultilevel"/>
    <w:tmpl w:val="7738FC14"/>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15:restartNumberingAfterBreak="0">
    <w:nsid w:val="1EAF48A4"/>
    <w:multiLevelType w:val="hybridMultilevel"/>
    <w:tmpl w:val="0F1644F2"/>
    <w:lvl w:ilvl="0" w:tplc="04190011">
      <w:start w:val="1"/>
      <w:numFmt w:val="decimal"/>
      <w:lvlText w:val="%1)"/>
      <w:lvlJc w:val="left"/>
      <w:pPr>
        <w:ind w:left="2912" w:hanging="360"/>
      </w:pPr>
      <w:rPr>
        <w:rFonts w:hint="default"/>
      </w:rPr>
    </w:lvl>
    <w:lvl w:ilvl="1" w:tplc="04190003" w:tentative="1">
      <w:start w:val="1"/>
      <w:numFmt w:val="bullet"/>
      <w:lvlText w:val="o"/>
      <w:lvlJc w:val="left"/>
      <w:pPr>
        <w:ind w:left="3632" w:hanging="360"/>
      </w:pPr>
      <w:rPr>
        <w:rFonts w:ascii="Courier New" w:hAnsi="Courier New" w:cs="Courier New" w:hint="default"/>
      </w:rPr>
    </w:lvl>
    <w:lvl w:ilvl="2" w:tplc="04190005" w:tentative="1">
      <w:start w:val="1"/>
      <w:numFmt w:val="bullet"/>
      <w:lvlText w:val=""/>
      <w:lvlJc w:val="left"/>
      <w:pPr>
        <w:ind w:left="4352" w:hanging="360"/>
      </w:pPr>
      <w:rPr>
        <w:rFonts w:ascii="Wingdings" w:hAnsi="Wingdings" w:hint="default"/>
      </w:rPr>
    </w:lvl>
    <w:lvl w:ilvl="3" w:tplc="04190001" w:tentative="1">
      <w:start w:val="1"/>
      <w:numFmt w:val="bullet"/>
      <w:lvlText w:val=""/>
      <w:lvlJc w:val="left"/>
      <w:pPr>
        <w:ind w:left="5072" w:hanging="360"/>
      </w:pPr>
      <w:rPr>
        <w:rFonts w:ascii="Symbol" w:hAnsi="Symbol" w:hint="default"/>
      </w:rPr>
    </w:lvl>
    <w:lvl w:ilvl="4" w:tplc="04190003" w:tentative="1">
      <w:start w:val="1"/>
      <w:numFmt w:val="bullet"/>
      <w:lvlText w:val="o"/>
      <w:lvlJc w:val="left"/>
      <w:pPr>
        <w:ind w:left="5792" w:hanging="360"/>
      </w:pPr>
      <w:rPr>
        <w:rFonts w:ascii="Courier New" w:hAnsi="Courier New" w:cs="Courier New" w:hint="default"/>
      </w:rPr>
    </w:lvl>
    <w:lvl w:ilvl="5" w:tplc="04190005" w:tentative="1">
      <w:start w:val="1"/>
      <w:numFmt w:val="bullet"/>
      <w:lvlText w:val=""/>
      <w:lvlJc w:val="left"/>
      <w:pPr>
        <w:ind w:left="6512" w:hanging="360"/>
      </w:pPr>
      <w:rPr>
        <w:rFonts w:ascii="Wingdings" w:hAnsi="Wingdings" w:hint="default"/>
      </w:rPr>
    </w:lvl>
    <w:lvl w:ilvl="6" w:tplc="04190001" w:tentative="1">
      <w:start w:val="1"/>
      <w:numFmt w:val="bullet"/>
      <w:lvlText w:val=""/>
      <w:lvlJc w:val="left"/>
      <w:pPr>
        <w:ind w:left="7232" w:hanging="360"/>
      </w:pPr>
      <w:rPr>
        <w:rFonts w:ascii="Symbol" w:hAnsi="Symbol" w:hint="default"/>
      </w:rPr>
    </w:lvl>
    <w:lvl w:ilvl="7" w:tplc="04190003" w:tentative="1">
      <w:start w:val="1"/>
      <w:numFmt w:val="bullet"/>
      <w:lvlText w:val="o"/>
      <w:lvlJc w:val="left"/>
      <w:pPr>
        <w:ind w:left="7952" w:hanging="360"/>
      </w:pPr>
      <w:rPr>
        <w:rFonts w:ascii="Courier New" w:hAnsi="Courier New" w:cs="Courier New" w:hint="default"/>
      </w:rPr>
    </w:lvl>
    <w:lvl w:ilvl="8" w:tplc="04190005" w:tentative="1">
      <w:start w:val="1"/>
      <w:numFmt w:val="bullet"/>
      <w:lvlText w:val=""/>
      <w:lvlJc w:val="left"/>
      <w:pPr>
        <w:ind w:left="8672" w:hanging="360"/>
      </w:pPr>
      <w:rPr>
        <w:rFonts w:ascii="Wingdings" w:hAnsi="Wingdings" w:hint="default"/>
      </w:rPr>
    </w:lvl>
  </w:abstractNum>
  <w:abstractNum w:abstractNumId="11" w15:restartNumberingAfterBreak="0">
    <w:nsid w:val="220E1D01"/>
    <w:multiLevelType w:val="hybridMultilevel"/>
    <w:tmpl w:val="06E0296A"/>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15:restartNumberingAfterBreak="0">
    <w:nsid w:val="27703B88"/>
    <w:multiLevelType w:val="multilevel"/>
    <w:tmpl w:val="23C491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2835358F"/>
    <w:multiLevelType w:val="hybridMultilevel"/>
    <w:tmpl w:val="98A20E7C"/>
    <w:lvl w:ilvl="0" w:tplc="CB18FA62">
      <w:start w:val="1"/>
      <w:numFmt w:val="decimal"/>
      <w:lvlText w:val="%1)"/>
      <w:lvlJc w:val="left"/>
      <w:pPr>
        <w:ind w:left="720" w:hanging="360"/>
      </w:pPr>
      <w:rPr>
        <w:rFonts w:hint="default"/>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8D3550B"/>
    <w:multiLevelType w:val="hybridMultilevel"/>
    <w:tmpl w:val="3FD4244C"/>
    <w:lvl w:ilvl="0" w:tplc="E99A637A">
      <w:start w:val="1"/>
      <w:numFmt w:val="decimal"/>
      <w:lvlText w:val="%1)"/>
      <w:lvlJc w:val="left"/>
      <w:pPr>
        <w:ind w:left="760" w:hanging="360"/>
      </w:pPr>
      <w:rPr>
        <w:rFonts w:hint="default"/>
      </w:rPr>
    </w:lvl>
    <w:lvl w:ilvl="1" w:tplc="04190019">
      <w:start w:val="1"/>
      <w:numFmt w:val="lowerLetter"/>
      <w:lvlText w:val="%2."/>
      <w:lvlJc w:val="left"/>
      <w:pPr>
        <w:ind w:left="1480" w:hanging="360"/>
      </w:pPr>
    </w:lvl>
    <w:lvl w:ilvl="2" w:tplc="0419001B">
      <w:start w:val="1"/>
      <w:numFmt w:val="lowerRoman"/>
      <w:lvlText w:val="%3."/>
      <w:lvlJc w:val="right"/>
      <w:pPr>
        <w:ind w:left="2200" w:hanging="180"/>
      </w:pPr>
    </w:lvl>
    <w:lvl w:ilvl="3" w:tplc="0419000F">
      <w:start w:val="1"/>
      <w:numFmt w:val="decimal"/>
      <w:lvlText w:val="%4."/>
      <w:lvlJc w:val="left"/>
      <w:pPr>
        <w:ind w:left="2920" w:hanging="360"/>
      </w:pPr>
    </w:lvl>
    <w:lvl w:ilvl="4" w:tplc="04190019">
      <w:start w:val="1"/>
      <w:numFmt w:val="lowerLetter"/>
      <w:lvlText w:val="%5."/>
      <w:lvlJc w:val="left"/>
      <w:pPr>
        <w:ind w:left="3640" w:hanging="360"/>
      </w:pPr>
    </w:lvl>
    <w:lvl w:ilvl="5" w:tplc="0419001B">
      <w:start w:val="1"/>
      <w:numFmt w:val="lowerRoman"/>
      <w:lvlText w:val="%6."/>
      <w:lvlJc w:val="right"/>
      <w:pPr>
        <w:ind w:left="4360" w:hanging="180"/>
      </w:pPr>
    </w:lvl>
    <w:lvl w:ilvl="6" w:tplc="0419000F">
      <w:start w:val="1"/>
      <w:numFmt w:val="decimal"/>
      <w:lvlText w:val="%7."/>
      <w:lvlJc w:val="left"/>
      <w:pPr>
        <w:ind w:left="5080" w:hanging="360"/>
      </w:pPr>
    </w:lvl>
    <w:lvl w:ilvl="7" w:tplc="04190019">
      <w:start w:val="1"/>
      <w:numFmt w:val="lowerLetter"/>
      <w:lvlText w:val="%8."/>
      <w:lvlJc w:val="left"/>
      <w:pPr>
        <w:ind w:left="5800" w:hanging="360"/>
      </w:pPr>
    </w:lvl>
    <w:lvl w:ilvl="8" w:tplc="0419001B">
      <w:start w:val="1"/>
      <w:numFmt w:val="lowerRoman"/>
      <w:lvlText w:val="%9."/>
      <w:lvlJc w:val="right"/>
      <w:pPr>
        <w:ind w:left="6520" w:hanging="180"/>
      </w:pPr>
    </w:lvl>
  </w:abstractNum>
  <w:abstractNum w:abstractNumId="15" w15:restartNumberingAfterBreak="0">
    <w:nsid w:val="29561356"/>
    <w:multiLevelType w:val="hybridMultilevel"/>
    <w:tmpl w:val="720803E2"/>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15:restartNumberingAfterBreak="0">
    <w:nsid w:val="31F67833"/>
    <w:multiLevelType w:val="hybridMultilevel"/>
    <w:tmpl w:val="AC802FCC"/>
    <w:lvl w:ilvl="0" w:tplc="09C4F3FA">
      <w:start w:val="1"/>
      <w:numFmt w:val="decimal"/>
      <w:lvlText w:val="%1)"/>
      <w:lvlJc w:val="left"/>
      <w:pPr>
        <w:ind w:left="760" w:hanging="360"/>
      </w:pPr>
      <w:rPr>
        <w:rFonts w:hint="default"/>
        <w:color w:val="000000"/>
      </w:rPr>
    </w:lvl>
    <w:lvl w:ilvl="1" w:tplc="04190019">
      <w:start w:val="1"/>
      <w:numFmt w:val="lowerLetter"/>
      <w:lvlText w:val="%2."/>
      <w:lvlJc w:val="left"/>
      <w:pPr>
        <w:ind w:left="1480" w:hanging="360"/>
      </w:pPr>
    </w:lvl>
    <w:lvl w:ilvl="2" w:tplc="0419001B">
      <w:start w:val="1"/>
      <w:numFmt w:val="lowerRoman"/>
      <w:lvlText w:val="%3."/>
      <w:lvlJc w:val="right"/>
      <w:pPr>
        <w:ind w:left="2200" w:hanging="180"/>
      </w:pPr>
    </w:lvl>
    <w:lvl w:ilvl="3" w:tplc="0419000F">
      <w:start w:val="1"/>
      <w:numFmt w:val="decimal"/>
      <w:lvlText w:val="%4."/>
      <w:lvlJc w:val="left"/>
      <w:pPr>
        <w:ind w:left="2920" w:hanging="360"/>
      </w:pPr>
    </w:lvl>
    <w:lvl w:ilvl="4" w:tplc="04190019">
      <w:start w:val="1"/>
      <w:numFmt w:val="lowerLetter"/>
      <w:lvlText w:val="%5."/>
      <w:lvlJc w:val="left"/>
      <w:pPr>
        <w:ind w:left="3640" w:hanging="360"/>
      </w:pPr>
    </w:lvl>
    <w:lvl w:ilvl="5" w:tplc="0419001B">
      <w:start w:val="1"/>
      <w:numFmt w:val="lowerRoman"/>
      <w:lvlText w:val="%6."/>
      <w:lvlJc w:val="right"/>
      <w:pPr>
        <w:ind w:left="4360" w:hanging="180"/>
      </w:pPr>
    </w:lvl>
    <w:lvl w:ilvl="6" w:tplc="0419000F">
      <w:start w:val="1"/>
      <w:numFmt w:val="decimal"/>
      <w:lvlText w:val="%7."/>
      <w:lvlJc w:val="left"/>
      <w:pPr>
        <w:ind w:left="5080" w:hanging="360"/>
      </w:pPr>
    </w:lvl>
    <w:lvl w:ilvl="7" w:tplc="04190019">
      <w:start w:val="1"/>
      <w:numFmt w:val="lowerLetter"/>
      <w:lvlText w:val="%8."/>
      <w:lvlJc w:val="left"/>
      <w:pPr>
        <w:ind w:left="5800" w:hanging="360"/>
      </w:pPr>
    </w:lvl>
    <w:lvl w:ilvl="8" w:tplc="0419001B">
      <w:start w:val="1"/>
      <w:numFmt w:val="lowerRoman"/>
      <w:lvlText w:val="%9."/>
      <w:lvlJc w:val="right"/>
      <w:pPr>
        <w:ind w:left="6520" w:hanging="180"/>
      </w:pPr>
    </w:lvl>
  </w:abstractNum>
  <w:abstractNum w:abstractNumId="17" w15:restartNumberingAfterBreak="0">
    <w:nsid w:val="327621A6"/>
    <w:multiLevelType w:val="hybridMultilevel"/>
    <w:tmpl w:val="7826E106"/>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15:restartNumberingAfterBreak="0">
    <w:nsid w:val="38BD6A1D"/>
    <w:multiLevelType w:val="hybridMultilevel"/>
    <w:tmpl w:val="1554A5A8"/>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15:restartNumberingAfterBreak="0">
    <w:nsid w:val="3988540C"/>
    <w:multiLevelType w:val="hybridMultilevel"/>
    <w:tmpl w:val="D44CEBDC"/>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15:restartNumberingAfterBreak="0">
    <w:nsid w:val="3E7842E8"/>
    <w:multiLevelType w:val="hybridMultilevel"/>
    <w:tmpl w:val="F140D524"/>
    <w:lvl w:ilvl="0" w:tplc="792AE63C">
      <w:start w:val="1"/>
      <w:numFmt w:val="decimal"/>
      <w:lvlText w:val="%1)"/>
      <w:lvlJc w:val="left"/>
      <w:pPr>
        <w:ind w:left="363" w:hanging="360"/>
      </w:pPr>
      <w:rPr>
        <w:rFonts w:hint="default"/>
        <w:b w:val="0"/>
      </w:rPr>
    </w:lvl>
    <w:lvl w:ilvl="1" w:tplc="04190019">
      <w:start w:val="1"/>
      <w:numFmt w:val="lowerLetter"/>
      <w:lvlText w:val="%2."/>
      <w:lvlJc w:val="left"/>
      <w:pPr>
        <w:ind w:left="1083" w:hanging="360"/>
      </w:pPr>
    </w:lvl>
    <w:lvl w:ilvl="2" w:tplc="0419001B" w:tentative="1">
      <w:start w:val="1"/>
      <w:numFmt w:val="lowerRoman"/>
      <w:lvlText w:val="%3."/>
      <w:lvlJc w:val="right"/>
      <w:pPr>
        <w:ind w:left="1803" w:hanging="180"/>
      </w:pPr>
    </w:lvl>
    <w:lvl w:ilvl="3" w:tplc="0419000F" w:tentative="1">
      <w:start w:val="1"/>
      <w:numFmt w:val="decimal"/>
      <w:lvlText w:val="%4."/>
      <w:lvlJc w:val="left"/>
      <w:pPr>
        <w:ind w:left="2523" w:hanging="360"/>
      </w:pPr>
    </w:lvl>
    <w:lvl w:ilvl="4" w:tplc="04190019" w:tentative="1">
      <w:start w:val="1"/>
      <w:numFmt w:val="lowerLetter"/>
      <w:lvlText w:val="%5."/>
      <w:lvlJc w:val="left"/>
      <w:pPr>
        <w:ind w:left="3243" w:hanging="360"/>
      </w:pPr>
    </w:lvl>
    <w:lvl w:ilvl="5" w:tplc="0419001B" w:tentative="1">
      <w:start w:val="1"/>
      <w:numFmt w:val="lowerRoman"/>
      <w:lvlText w:val="%6."/>
      <w:lvlJc w:val="right"/>
      <w:pPr>
        <w:ind w:left="3963" w:hanging="180"/>
      </w:pPr>
    </w:lvl>
    <w:lvl w:ilvl="6" w:tplc="0419000F" w:tentative="1">
      <w:start w:val="1"/>
      <w:numFmt w:val="decimal"/>
      <w:lvlText w:val="%7."/>
      <w:lvlJc w:val="left"/>
      <w:pPr>
        <w:ind w:left="4683" w:hanging="360"/>
      </w:pPr>
    </w:lvl>
    <w:lvl w:ilvl="7" w:tplc="04190019" w:tentative="1">
      <w:start w:val="1"/>
      <w:numFmt w:val="lowerLetter"/>
      <w:lvlText w:val="%8."/>
      <w:lvlJc w:val="left"/>
      <w:pPr>
        <w:ind w:left="5403" w:hanging="360"/>
      </w:pPr>
    </w:lvl>
    <w:lvl w:ilvl="8" w:tplc="0419001B" w:tentative="1">
      <w:start w:val="1"/>
      <w:numFmt w:val="lowerRoman"/>
      <w:lvlText w:val="%9."/>
      <w:lvlJc w:val="right"/>
      <w:pPr>
        <w:ind w:left="6123" w:hanging="180"/>
      </w:pPr>
    </w:lvl>
  </w:abstractNum>
  <w:abstractNum w:abstractNumId="21" w15:restartNumberingAfterBreak="0">
    <w:nsid w:val="42155CC4"/>
    <w:multiLevelType w:val="hybridMultilevel"/>
    <w:tmpl w:val="72E2C8CA"/>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15:restartNumberingAfterBreak="0">
    <w:nsid w:val="46C41444"/>
    <w:multiLevelType w:val="multilevel"/>
    <w:tmpl w:val="DD4E9718"/>
    <w:lvl w:ilvl="0">
      <w:start w:val="8"/>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b/>
        <w:bCs/>
      </w:rPr>
    </w:lvl>
    <w:lvl w:ilvl="4">
      <w:start w:val="1"/>
      <w:numFmt w:val="decimal"/>
      <w:lvlText w:val="%1.%2.%3.%4.%5."/>
      <w:lvlJc w:val="left"/>
      <w:pPr>
        <w:ind w:left="720" w:hanging="720"/>
      </w:pPr>
      <w:rPr>
        <w:rFonts w:hint="default"/>
        <w:b/>
        <w:bCs/>
      </w:rPr>
    </w:lvl>
    <w:lvl w:ilvl="5">
      <w:start w:val="1"/>
      <w:numFmt w:val="decimal"/>
      <w:lvlText w:val="%1.%2.%3.%4.%5.%6."/>
      <w:lvlJc w:val="left"/>
      <w:pPr>
        <w:ind w:left="1080" w:hanging="1080"/>
      </w:pPr>
      <w:rPr>
        <w:rFonts w:hint="default"/>
        <w:b/>
        <w:bCs/>
      </w:rPr>
    </w:lvl>
    <w:lvl w:ilvl="6">
      <w:start w:val="1"/>
      <w:numFmt w:val="decimal"/>
      <w:lvlText w:val="%1.%2.%3.%4.%5.%6.%7."/>
      <w:lvlJc w:val="left"/>
      <w:pPr>
        <w:ind w:left="1080" w:hanging="1080"/>
      </w:pPr>
      <w:rPr>
        <w:rFonts w:hint="default"/>
        <w:b/>
        <w:bCs/>
      </w:rPr>
    </w:lvl>
    <w:lvl w:ilvl="7">
      <w:start w:val="1"/>
      <w:numFmt w:val="decimal"/>
      <w:lvlText w:val="%1.%2.%3.%4.%5.%6.%7.%8."/>
      <w:lvlJc w:val="left"/>
      <w:pPr>
        <w:ind w:left="1080" w:hanging="1080"/>
      </w:pPr>
      <w:rPr>
        <w:rFonts w:hint="default"/>
        <w:b/>
        <w:bCs/>
      </w:rPr>
    </w:lvl>
    <w:lvl w:ilvl="8">
      <w:start w:val="1"/>
      <w:numFmt w:val="decimal"/>
      <w:lvlText w:val="%1.%2.%3.%4.%5.%6.%7.%8.%9."/>
      <w:lvlJc w:val="left"/>
      <w:pPr>
        <w:ind w:left="1440" w:hanging="1440"/>
      </w:pPr>
      <w:rPr>
        <w:rFonts w:hint="default"/>
        <w:b/>
        <w:bCs/>
      </w:rPr>
    </w:lvl>
  </w:abstractNum>
  <w:abstractNum w:abstractNumId="23" w15:restartNumberingAfterBreak="0">
    <w:nsid w:val="47681EAB"/>
    <w:multiLevelType w:val="hybridMultilevel"/>
    <w:tmpl w:val="035C5D10"/>
    <w:lvl w:ilvl="0" w:tplc="09C4F3FA">
      <w:start w:val="1"/>
      <w:numFmt w:val="decimal"/>
      <w:lvlText w:val="%1)"/>
      <w:lvlJc w:val="left"/>
      <w:pPr>
        <w:ind w:left="760" w:hanging="360"/>
      </w:pPr>
      <w:rPr>
        <w:rFonts w:hint="default"/>
        <w:color w:val="000000"/>
      </w:rPr>
    </w:lvl>
    <w:lvl w:ilvl="1" w:tplc="04190019">
      <w:start w:val="1"/>
      <w:numFmt w:val="lowerLetter"/>
      <w:lvlText w:val="%2."/>
      <w:lvlJc w:val="left"/>
      <w:pPr>
        <w:ind w:left="1480" w:hanging="360"/>
      </w:pPr>
    </w:lvl>
    <w:lvl w:ilvl="2" w:tplc="0419001B">
      <w:start w:val="1"/>
      <w:numFmt w:val="lowerRoman"/>
      <w:lvlText w:val="%3."/>
      <w:lvlJc w:val="right"/>
      <w:pPr>
        <w:ind w:left="2200" w:hanging="180"/>
      </w:pPr>
    </w:lvl>
    <w:lvl w:ilvl="3" w:tplc="0419000F">
      <w:start w:val="1"/>
      <w:numFmt w:val="decimal"/>
      <w:lvlText w:val="%4."/>
      <w:lvlJc w:val="left"/>
      <w:pPr>
        <w:ind w:left="2920" w:hanging="360"/>
      </w:pPr>
    </w:lvl>
    <w:lvl w:ilvl="4" w:tplc="04190019">
      <w:start w:val="1"/>
      <w:numFmt w:val="lowerLetter"/>
      <w:lvlText w:val="%5."/>
      <w:lvlJc w:val="left"/>
      <w:pPr>
        <w:ind w:left="3640" w:hanging="360"/>
      </w:pPr>
    </w:lvl>
    <w:lvl w:ilvl="5" w:tplc="0419001B">
      <w:start w:val="1"/>
      <w:numFmt w:val="lowerRoman"/>
      <w:lvlText w:val="%6."/>
      <w:lvlJc w:val="right"/>
      <w:pPr>
        <w:ind w:left="4360" w:hanging="180"/>
      </w:pPr>
    </w:lvl>
    <w:lvl w:ilvl="6" w:tplc="0419000F">
      <w:start w:val="1"/>
      <w:numFmt w:val="decimal"/>
      <w:lvlText w:val="%7."/>
      <w:lvlJc w:val="left"/>
      <w:pPr>
        <w:ind w:left="5080" w:hanging="360"/>
      </w:pPr>
    </w:lvl>
    <w:lvl w:ilvl="7" w:tplc="04190019">
      <w:start w:val="1"/>
      <w:numFmt w:val="lowerLetter"/>
      <w:lvlText w:val="%8."/>
      <w:lvlJc w:val="left"/>
      <w:pPr>
        <w:ind w:left="5800" w:hanging="360"/>
      </w:pPr>
    </w:lvl>
    <w:lvl w:ilvl="8" w:tplc="0419001B">
      <w:start w:val="1"/>
      <w:numFmt w:val="lowerRoman"/>
      <w:lvlText w:val="%9."/>
      <w:lvlJc w:val="right"/>
      <w:pPr>
        <w:ind w:left="6520" w:hanging="180"/>
      </w:pPr>
    </w:lvl>
  </w:abstractNum>
  <w:abstractNum w:abstractNumId="24" w15:restartNumberingAfterBreak="0">
    <w:nsid w:val="4B512552"/>
    <w:multiLevelType w:val="hybridMultilevel"/>
    <w:tmpl w:val="DCC2970E"/>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15:restartNumberingAfterBreak="0">
    <w:nsid w:val="515B5695"/>
    <w:multiLevelType w:val="multilevel"/>
    <w:tmpl w:val="4024F776"/>
    <w:lvl w:ilvl="0">
      <w:start w:val="1"/>
      <w:numFmt w:val="decimal"/>
      <w:lvlText w:val="%1."/>
      <w:lvlJc w:val="left"/>
      <w:pPr>
        <w:ind w:left="720" w:hanging="360"/>
      </w:pPr>
      <w:rPr>
        <w:rFonts w:hint="default"/>
        <w:i w:val="0"/>
      </w:rPr>
    </w:lvl>
    <w:lvl w:ilvl="1">
      <w:start w:val="1"/>
      <w:numFmt w:val="decimal"/>
      <w:isLgl/>
      <w:lvlText w:val="%1.%2."/>
      <w:lvlJc w:val="left"/>
      <w:pPr>
        <w:ind w:left="720" w:hanging="360"/>
      </w:pPr>
      <w:rPr>
        <w:rFonts w:ascii="Times New Roman" w:hAnsi="Times New Roman" w:cs="Times New Roman" w:hint="default"/>
        <w:b w:val="0"/>
        <w:sz w:val="18"/>
        <w:szCs w:val="18"/>
      </w:rPr>
    </w:lvl>
    <w:lvl w:ilvl="2">
      <w:start w:val="1"/>
      <w:numFmt w:val="decimal"/>
      <w:isLgl/>
      <w:lvlText w:val="%1.%2.%3."/>
      <w:lvlJc w:val="left"/>
      <w:pPr>
        <w:ind w:left="1080" w:hanging="720"/>
      </w:pPr>
      <w:rPr>
        <w:rFonts w:hint="default"/>
      </w:rPr>
    </w:lvl>
    <w:lvl w:ilvl="3">
      <w:start w:val="1"/>
      <w:numFmt w:val="decimal"/>
      <w:lvlText w:val="%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4103D9C"/>
    <w:multiLevelType w:val="hybridMultilevel"/>
    <w:tmpl w:val="B1AC81E8"/>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43E1FD3"/>
    <w:multiLevelType w:val="hybridMultilevel"/>
    <w:tmpl w:val="97CE61DC"/>
    <w:lvl w:ilvl="0" w:tplc="09C4F3FA">
      <w:start w:val="1"/>
      <w:numFmt w:val="decimal"/>
      <w:lvlText w:val="%1)"/>
      <w:lvlJc w:val="left"/>
      <w:pPr>
        <w:ind w:left="760" w:hanging="360"/>
      </w:pPr>
      <w:rPr>
        <w:rFonts w:hint="default"/>
        <w:color w:val="000000"/>
      </w:rPr>
    </w:lvl>
    <w:lvl w:ilvl="1" w:tplc="04190019">
      <w:start w:val="1"/>
      <w:numFmt w:val="lowerLetter"/>
      <w:lvlText w:val="%2."/>
      <w:lvlJc w:val="left"/>
      <w:pPr>
        <w:ind w:left="1480" w:hanging="360"/>
      </w:pPr>
    </w:lvl>
    <w:lvl w:ilvl="2" w:tplc="0419001B">
      <w:start w:val="1"/>
      <w:numFmt w:val="lowerRoman"/>
      <w:lvlText w:val="%3."/>
      <w:lvlJc w:val="right"/>
      <w:pPr>
        <w:ind w:left="2200" w:hanging="180"/>
      </w:pPr>
    </w:lvl>
    <w:lvl w:ilvl="3" w:tplc="0419000F">
      <w:start w:val="1"/>
      <w:numFmt w:val="decimal"/>
      <w:lvlText w:val="%4."/>
      <w:lvlJc w:val="left"/>
      <w:pPr>
        <w:ind w:left="2920" w:hanging="360"/>
      </w:pPr>
    </w:lvl>
    <w:lvl w:ilvl="4" w:tplc="04190019">
      <w:start w:val="1"/>
      <w:numFmt w:val="lowerLetter"/>
      <w:lvlText w:val="%5."/>
      <w:lvlJc w:val="left"/>
      <w:pPr>
        <w:ind w:left="3640" w:hanging="360"/>
      </w:pPr>
    </w:lvl>
    <w:lvl w:ilvl="5" w:tplc="0419001B">
      <w:start w:val="1"/>
      <w:numFmt w:val="lowerRoman"/>
      <w:lvlText w:val="%6."/>
      <w:lvlJc w:val="right"/>
      <w:pPr>
        <w:ind w:left="4360" w:hanging="180"/>
      </w:pPr>
    </w:lvl>
    <w:lvl w:ilvl="6" w:tplc="0419000F">
      <w:start w:val="1"/>
      <w:numFmt w:val="decimal"/>
      <w:lvlText w:val="%7."/>
      <w:lvlJc w:val="left"/>
      <w:pPr>
        <w:ind w:left="5080" w:hanging="360"/>
      </w:pPr>
    </w:lvl>
    <w:lvl w:ilvl="7" w:tplc="04190019">
      <w:start w:val="1"/>
      <w:numFmt w:val="lowerLetter"/>
      <w:lvlText w:val="%8."/>
      <w:lvlJc w:val="left"/>
      <w:pPr>
        <w:ind w:left="5800" w:hanging="360"/>
      </w:pPr>
    </w:lvl>
    <w:lvl w:ilvl="8" w:tplc="0419001B">
      <w:start w:val="1"/>
      <w:numFmt w:val="lowerRoman"/>
      <w:lvlText w:val="%9."/>
      <w:lvlJc w:val="right"/>
      <w:pPr>
        <w:ind w:left="6520" w:hanging="180"/>
      </w:pPr>
    </w:lvl>
  </w:abstractNum>
  <w:abstractNum w:abstractNumId="28" w15:restartNumberingAfterBreak="0">
    <w:nsid w:val="59FF6235"/>
    <w:multiLevelType w:val="hybridMultilevel"/>
    <w:tmpl w:val="DD440FB0"/>
    <w:lvl w:ilvl="0" w:tplc="09C4F3FA">
      <w:start w:val="1"/>
      <w:numFmt w:val="decimal"/>
      <w:lvlText w:val="%1)"/>
      <w:lvlJc w:val="left"/>
      <w:pPr>
        <w:ind w:left="760" w:hanging="360"/>
      </w:pPr>
      <w:rPr>
        <w:rFonts w:hint="default"/>
        <w:color w:val="000000"/>
      </w:rPr>
    </w:lvl>
    <w:lvl w:ilvl="1" w:tplc="04190019">
      <w:start w:val="1"/>
      <w:numFmt w:val="lowerLetter"/>
      <w:lvlText w:val="%2."/>
      <w:lvlJc w:val="left"/>
      <w:pPr>
        <w:ind w:left="1480" w:hanging="360"/>
      </w:pPr>
    </w:lvl>
    <w:lvl w:ilvl="2" w:tplc="0419001B">
      <w:start w:val="1"/>
      <w:numFmt w:val="lowerRoman"/>
      <w:lvlText w:val="%3."/>
      <w:lvlJc w:val="right"/>
      <w:pPr>
        <w:ind w:left="2200" w:hanging="180"/>
      </w:pPr>
    </w:lvl>
    <w:lvl w:ilvl="3" w:tplc="0419000F">
      <w:start w:val="1"/>
      <w:numFmt w:val="decimal"/>
      <w:lvlText w:val="%4."/>
      <w:lvlJc w:val="left"/>
      <w:pPr>
        <w:ind w:left="2920" w:hanging="360"/>
      </w:pPr>
    </w:lvl>
    <w:lvl w:ilvl="4" w:tplc="04190019">
      <w:start w:val="1"/>
      <w:numFmt w:val="lowerLetter"/>
      <w:lvlText w:val="%5."/>
      <w:lvlJc w:val="left"/>
      <w:pPr>
        <w:ind w:left="3640" w:hanging="360"/>
      </w:pPr>
    </w:lvl>
    <w:lvl w:ilvl="5" w:tplc="0419001B">
      <w:start w:val="1"/>
      <w:numFmt w:val="lowerRoman"/>
      <w:lvlText w:val="%6."/>
      <w:lvlJc w:val="right"/>
      <w:pPr>
        <w:ind w:left="4360" w:hanging="180"/>
      </w:pPr>
    </w:lvl>
    <w:lvl w:ilvl="6" w:tplc="0419000F">
      <w:start w:val="1"/>
      <w:numFmt w:val="decimal"/>
      <w:lvlText w:val="%7."/>
      <w:lvlJc w:val="left"/>
      <w:pPr>
        <w:ind w:left="5080" w:hanging="360"/>
      </w:pPr>
    </w:lvl>
    <w:lvl w:ilvl="7" w:tplc="04190019">
      <w:start w:val="1"/>
      <w:numFmt w:val="lowerLetter"/>
      <w:lvlText w:val="%8."/>
      <w:lvlJc w:val="left"/>
      <w:pPr>
        <w:ind w:left="5800" w:hanging="360"/>
      </w:pPr>
    </w:lvl>
    <w:lvl w:ilvl="8" w:tplc="0419001B">
      <w:start w:val="1"/>
      <w:numFmt w:val="lowerRoman"/>
      <w:lvlText w:val="%9."/>
      <w:lvlJc w:val="right"/>
      <w:pPr>
        <w:ind w:left="6520" w:hanging="180"/>
      </w:pPr>
    </w:lvl>
  </w:abstractNum>
  <w:abstractNum w:abstractNumId="29" w15:restartNumberingAfterBreak="0">
    <w:nsid w:val="67173035"/>
    <w:multiLevelType w:val="hybridMultilevel"/>
    <w:tmpl w:val="1FC4034E"/>
    <w:lvl w:ilvl="0" w:tplc="47F298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88913F8"/>
    <w:multiLevelType w:val="hybridMultilevel"/>
    <w:tmpl w:val="210E95E2"/>
    <w:lvl w:ilvl="0" w:tplc="517E9F70">
      <w:start w:val="1"/>
      <w:numFmt w:val="decimal"/>
      <w:lvlText w:val="%1)"/>
      <w:lvlJc w:val="left"/>
      <w:pPr>
        <w:ind w:left="720" w:hanging="360"/>
      </w:pPr>
      <w:rPr>
        <w:rFonts w:hint="default"/>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6CC812AC"/>
    <w:multiLevelType w:val="multilevel"/>
    <w:tmpl w:val="54524A7E"/>
    <w:lvl w:ilvl="0">
      <w:start w:val="12"/>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D510CD5"/>
    <w:multiLevelType w:val="hybridMultilevel"/>
    <w:tmpl w:val="82CC3C34"/>
    <w:lvl w:ilvl="0" w:tplc="09C4F3FA">
      <w:start w:val="1"/>
      <w:numFmt w:val="decimal"/>
      <w:lvlText w:val="%1)"/>
      <w:lvlJc w:val="left"/>
      <w:pPr>
        <w:ind w:left="760" w:hanging="360"/>
      </w:pPr>
      <w:rPr>
        <w:rFonts w:hint="default"/>
        <w:color w:val="000000"/>
      </w:rPr>
    </w:lvl>
    <w:lvl w:ilvl="1" w:tplc="04190019">
      <w:start w:val="1"/>
      <w:numFmt w:val="lowerLetter"/>
      <w:lvlText w:val="%2."/>
      <w:lvlJc w:val="left"/>
      <w:pPr>
        <w:ind w:left="1480" w:hanging="360"/>
      </w:pPr>
    </w:lvl>
    <w:lvl w:ilvl="2" w:tplc="0419001B">
      <w:start w:val="1"/>
      <w:numFmt w:val="lowerRoman"/>
      <w:lvlText w:val="%3."/>
      <w:lvlJc w:val="right"/>
      <w:pPr>
        <w:ind w:left="2200" w:hanging="180"/>
      </w:pPr>
    </w:lvl>
    <w:lvl w:ilvl="3" w:tplc="0419000F">
      <w:start w:val="1"/>
      <w:numFmt w:val="decimal"/>
      <w:lvlText w:val="%4."/>
      <w:lvlJc w:val="left"/>
      <w:pPr>
        <w:ind w:left="2920" w:hanging="360"/>
      </w:pPr>
    </w:lvl>
    <w:lvl w:ilvl="4" w:tplc="04190019">
      <w:start w:val="1"/>
      <w:numFmt w:val="lowerLetter"/>
      <w:lvlText w:val="%5."/>
      <w:lvlJc w:val="left"/>
      <w:pPr>
        <w:ind w:left="3640" w:hanging="360"/>
      </w:pPr>
    </w:lvl>
    <w:lvl w:ilvl="5" w:tplc="0419001B">
      <w:start w:val="1"/>
      <w:numFmt w:val="lowerRoman"/>
      <w:lvlText w:val="%6."/>
      <w:lvlJc w:val="right"/>
      <w:pPr>
        <w:ind w:left="4360" w:hanging="180"/>
      </w:pPr>
    </w:lvl>
    <w:lvl w:ilvl="6" w:tplc="0419000F">
      <w:start w:val="1"/>
      <w:numFmt w:val="decimal"/>
      <w:lvlText w:val="%7."/>
      <w:lvlJc w:val="left"/>
      <w:pPr>
        <w:ind w:left="5080" w:hanging="360"/>
      </w:pPr>
    </w:lvl>
    <w:lvl w:ilvl="7" w:tplc="04190019">
      <w:start w:val="1"/>
      <w:numFmt w:val="lowerLetter"/>
      <w:lvlText w:val="%8."/>
      <w:lvlJc w:val="left"/>
      <w:pPr>
        <w:ind w:left="5800" w:hanging="360"/>
      </w:pPr>
    </w:lvl>
    <w:lvl w:ilvl="8" w:tplc="0419001B">
      <w:start w:val="1"/>
      <w:numFmt w:val="lowerRoman"/>
      <w:lvlText w:val="%9."/>
      <w:lvlJc w:val="right"/>
      <w:pPr>
        <w:ind w:left="6520" w:hanging="180"/>
      </w:pPr>
    </w:lvl>
  </w:abstractNum>
  <w:abstractNum w:abstractNumId="33" w15:restartNumberingAfterBreak="0">
    <w:nsid w:val="6FF67573"/>
    <w:multiLevelType w:val="multilevel"/>
    <w:tmpl w:val="3E68ACB6"/>
    <w:lvl w:ilvl="0">
      <w:start w:val="4"/>
      <w:numFmt w:val="decimal"/>
      <w:lvlText w:val="%1."/>
      <w:lvlJc w:val="left"/>
      <w:pPr>
        <w:ind w:left="360" w:hanging="360"/>
      </w:pPr>
      <w:rPr>
        <w:rFonts w:hint="default"/>
        <w:lang w:val="kk-KZ"/>
      </w:rPr>
    </w:lvl>
    <w:lvl w:ilvl="1">
      <w:start w:val="1"/>
      <w:numFmt w:val="decimal"/>
      <w:lvlText w:val="%1.%2."/>
      <w:lvlJc w:val="left"/>
      <w:pPr>
        <w:ind w:left="363" w:hanging="360"/>
      </w:pPr>
      <w:rPr>
        <w:rFonts w:hint="default"/>
        <w:b w:val="0"/>
        <w:bCs/>
      </w:rPr>
    </w:lvl>
    <w:lvl w:ilvl="2">
      <w:start w:val="1"/>
      <w:numFmt w:val="decimal"/>
      <w:lvlText w:val="%1.%2.%3."/>
      <w:lvlJc w:val="left"/>
      <w:pPr>
        <w:ind w:left="726" w:hanging="720"/>
      </w:pPr>
      <w:rPr>
        <w:rFonts w:hint="default"/>
        <w:b/>
        <w:bCs/>
      </w:rPr>
    </w:lvl>
    <w:lvl w:ilvl="3">
      <w:start w:val="1"/>
      <w:numFmt w:val="decimal"/>
      <w:lvlText w:val="%1.%2.%3.%4."/>
      <w:lvlJc w:val="left"/>
      <w:pPr>
        <w:ind w:left="729" w:hanging="720"/>
      </w:pPr>
      <w:rPr>
        <w:rFonts w:hint="default"/>
      </w:rPr>
    </w:lvl>
    <w:lvl w:ilvl="4">
      <w:start w:val="1"/>
      <w:numFmt w:val="decimal"/>
      <w:lvlText w:val="%1.%2.%3.%4.%5."/>
      <w:lvlJc w:val="left"/>
      <w:pPr>
        <w:ind w:left="1092" w:hanging="1080"/>
      </w:pPr>
      <w:rPr>
        <w:rFonts w:hint="default"/>
      </w:rPr>
    </w:lvl>
    <w:lvl w:ilvl="5">
      <w:start w:val="1"/>
      <w:numFmt w:val="decimal"/>
      <w:lvlText w:val="%1.%2.%3.%4.%5.%6."/>
      <w:lvlJc w:val="left"/>
      <w:pPr>
        <w:ind w:left="1095" w:hanging="1080"/>
      </w:pPr>
      <w:rPr>
        <w:rFonts w:hint="default"/>
      </w:rPr>
    </w:lvl>
    <w:lvl w:ilvl="6">
      <w:start w:val="1"/>
      <w:numFmt w:val="decimal"/>
      <w:lvlText w:val="%1.%2.%3.%4.%5.%6.%7."/>
      <w:lvlJc w:val="left"/>
      <w:pPr>
        <w:ind w:left="1458" w:hanging="1440"/>
      </w:pPr>
      <w:rPr>
        <w:rFonts w:hint="default"/>
      </w:rPr>
    </w:lvl>
    <w:lvl w:ilvl="7">
      <w:start w:val="1"/>
      <w:numFmt w:val="decimal"/>
      <w:lvlText w:val="%1.%2.%3.%4.%5.%6.%7.%8."/>
      <w:lvlJc w:val="left"/>
      <w:pPr>
        <w:ind w:left="1461" w:hanging="1440"/>
      </w:pPr>
      <w:rPr>
        <w:rFonts w:hint="default"/>
      </w:rPr>
    </w:lvl>
    <w:lvl w:ilvl="8">
      <w:start w:val="1"/>
      <w:numFmt w:val="decimal"/>
      <w:lvlText w:val="%1.%2.%3.%4.%5.%6.%7.%8.%9."/>
      <w:lvlJc w:val="left"/>
      <w:pPr>
        <w:ind w:left="1824" w:hanging="1800"/>
      </w:pPr>
      <w:rPr>
        <w:rFonts w:hint="default"/>
      </w:rPr>
    </w:lvl>
  </w:abstractNum>
  <w:abstractNum w:abstractNumId="34" w15:restartNumberingAfterBreak="0">
    <w:nsid w:val="73375D7E"/>
    <w:multiLevelType w:val="hybridMultilevel"/>
    <w:tmpl w:val="5BF8BD52"/>
    <w:lvl w:ilvl="0" w:tplc="09C4F3FA">
      <w:start w:val="1"/>
      <w:numFmt w:val="decimal"/>
      <w:lvlText w:val="%1)"/>
      <w:lvlJc w:val="left"/>
      <w:pPr>
        <w:ind w:left="760" w:hanging="360"/>
      </w:pPr>
      <w:rPr>
        <w:rFonts w:hint="default"/>
        <w:color w:val="000000"/>
      </w:rPr>
    </w:lvl>
    <w:lvl w:ilvl="1" w:tplc="04190019">
      <w:start w:val="1"/>
      <w:numFmt w:val="lowerLetter"/>
      <w:lvlText w:val="%2."/>
      <w:lvlJc w:val="left"/>
      <w:pPr>
        <w:ind w:left="1480" w:hanging="360"/>
      </w:pPr>
    </w:lvl>
    <w:lvl w:ilvl="2" w:tplc="0419001B">
      <w:start w:val="1"/>
      <w:numFmt w:val="lowerRoman"/>
      <w:lvlText w:val="%3."/>
      <w:lvlJc w:val="right"/>
      <w:pPr>
        <w:ind w:left="2200" w:hanging="180"/>
      </w:pPr>
    </w:lvl>
    <w:lvl w:ilvl="3" w:tplc="0419000F">
      <w:start w:val="1"/>
      <w:numFmt w:val="decimal"/>
      <w:lvlText w:val="%4."/>
      <w:lvlJc w:val="left"/>
      <w:pPr>
        <w:ind w:left="2920" w:hanging="360"/>
      </w:pPr>
    </w:lvl>
    <w:lvl w:ilvl="4" w:tplc="04190019">
      <w:start w:val="1"/>
      <w:numFmt w:val="lowerLetter"/>
      <w:lvlText w:val="%5."/>
      <w:lvlJc w:val="left"/>
      <w:pPr>
        <w:ind w:left="3640" w:hanging="360"/>
      </w:pPr>
    </w:lvl>
    <w:lvl w:ilvl="5" w:tplc="0419001B">
      <w:start w:val="1"/>
      <w:numFmt w:val="lowerRoman"/>
      <w:lvlText w:val="%6."/>
      <w:lvlJc w:val="right"/>
      <w:pPr>
        <w:ind w:left="4360" w:hanging="180"/>
      </w:pPr>
    </w:lvl>
    <w:lvl w:ilvl="6" w:tplc="0419000F">
      <w:start w:val="1"/>
      <w:numFmt w:val="decimal"/>
      <w:lvlText w:val="%7."/>
      <w:lvlJc w:val="left"/>
      <w:pPr>
        <w:ind w:left="5080" w:hanging="360"/>
      </w:pPr>
    </w:lvl>
    <w:lvl w:ilvl="7" w:tplc="04190019">
      <w:start w:val="1"/>
      <w:numFmt w:val="lowerLetter"/>
      <w:lvlText w:val="%8."/>
      <w:lvlJc w:val="left"/>
      <w:pPr>
        <w:ind w:left="5800" w:hanging="360"/>
      </w:pPr>
    </w:lvl>
    <w:lvl w:ilvl="8" w:tplc="0419001B">
      <w:start w:val="1"/>
      <w:numFmt w:val="lowerRoman"/>
      <w:lvlText w:val="%9."/>
      <w:lvlJc w:val="right"/>
      <w:pPr>
        <w:ind w:left="6520" w:hanging="180"/>
      </w:pPr>
    </w:lvl>
  </w:abstractNum>
  <w:abstractNum w:abstractNumId="35" w15:restartNumberingAfterBreak="0">
    <w:nsid w:val="7393254A"/>
    <w:multiLevelType w:val="hybridMultilevel"/>
    <w:tmpl w:val="5CFC8608"/>
    <w:lvl w:ilvl="0" w:tplc="47F298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5E8274B"/>
    <w:multiLevelType w:val="multilevel"/>
    <w:tmpl w:val="C81EC9C0"/>
    <w:lvl w:ilvl="0">
      <w:start w:val="9"/>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6FD0CFE"/>
    <w:multiLevelType w:val="multilevel"/>
    <w:tmpl w:val="D25A55F6"/>
    <w:lvl w:ilvl="0">
      <w:start w:val="5"/>
      <w:numFmt w:val="decimal"/>
      <w:lvlText w:val="%1."/>
      <w:lvlJc w:val="left"/>
      <w:pPr>
        <w:ind w:left="360" w:hanging="360"/>
      </w:pPr>
      <w:rPr>
        <w:rFonts w:hint="default"/>
      </w:rPr>
    </w:lvl>
    <w:lvl w:ilvl="1">
      <w:start w:val="1"/>
      <w:numFmt w:val="decimal"/>
      <w:lvlText w:val="%1.%2."/>
      <w:lvlJc w:val="left"/>
      <w:pPr>
        <w:ind w:left="363" w:hanging="360"/>
      </w:pPr>
      <w:rPr>
        <w:rFonts w:hint="default"/>
        <w:b w:val="0"/>
        <w:bCs/>
      </w:rPr>
    </w:lvl>
    <w:lvl w:ilvl="2">
      <w:start w:val="1"/>
      <w:numFmt w:val="decimal"/>
      <w:lvlText w:val="%1.%2.%3."/>
      <w:lvlJc w:val="left"/>
      <w:pPr>
        <w:ind w:left="726" w:hanging="720"/>
      </w:pPr>
      <w:rPr>
        <w:rFonts w:hint="default"/>
      </w:rPr>
    </w:lvl>
    <w:lvl w:ilvl="3">
      <w:start w:val="1"/>
      <w:numFmt w:val="decimal"/>
      <w:lvlText w:val="%1.%2.%3.%4."/>
      <w:lvlJc w:val="left"/>
      <w:pPr>
        <w:ind w:left="729" w:hanging="720"/>
      </w:pPr>
      <w:rPr>
        <w:rFonts w:hint="default"/>
      </w:rPr>
    </w:lvl>
    <w:lvl w:ilvl="4">
      <w:start w:val="1"/>
      <w:numFmt w:val="decimal"/>
      <w:lvlText w:val="%1.%2.%3.%4.%5."/>
      <w:lvlJc w:val="left"/>
      <w:pPr>
        <w:ind w:left="732" w:hanging="720"/>
      </w:pPr>
      <w:rPr>
        <w:rFonts w:hint="default"/>
      </w:rPr>
    </w:lvl>
    <w:lvl w:ilvl="5">
      <w:start w:val="1"/>
      <w:numFmt w:val="decimal"/>
      <w:lvlText w:val="%1.%2.%3.%4.%5.%6."/>
      <w:lvlJc w:val="left"/>
      <w:pPr>
        <w:ind w:left="1095" w:hanging="1080"/>
      </w:pPr>
      <w:rPr>
        <w:rFonts w:hint="default"/>
      </w:rPr>
    </w:lvl>
    <w:lvl w:ilvl="6">
      <w:start w:val="1"/>
      <w:numFmt w:val="decimal"/>
      <w:lvlText w:val="%1.%2.%3.%4.%5.%6.%7."/>
      <w:lvlJc w:val="left"/>
      <w:pPr>
        <w:ind w:left="1098" w:hanging="1080"/>
      </w:pPr>
      <w:rPr>
        <w:rFonts w:hint="default"/>
      </w:rPr>
    </w:lvl>
    <w:lvl w:ilvl="7">
      <w:start w:val="1"/>
      <w:numFmt w:val="decimal"/>
      <w:lvlText w:val="%1.%2.%3.%4.%5.%6.%7.%8."/>
      <w:lvlJc w:val="left"/>
      <w:pPr>
        <w:ind w:left="1101" w:hanging="1080"/>
      </w:pPr>
      <w:rPr>
        <w:rFonts w:hint="default"/>
      </w:rPr>
    </w:lvl>
    <w:lvl w:ilvl="8">
      <w:start w:val="1"/>
      <w:numFmt w:val="decimal"/>
      <w:lvlText w:val="%1.%2.%3.%4.%5.%6.%7.%8.%9."/>
      <w:lvlJc w:val="left"/>
      <w:pPr>
        <w:ind w:left="1464" w:hanging="1440"/>
      </w:pPr>
      <w:rPr>
        <w:rFonts w:hint="default"/>
      </w:rPr>
    </w:lvl>
  </w:abstractNum>
  <w:abstractNum w:abstractNumId="38" w15:restartNumberingAfterBreak="0">
    <w:nsid w:val="788D13E3"/>
    <w:multiLevelType w:val="hybridMultilevel"/>
    <w:tmpl w:val="313C31C4"/>
    <w:lvl w:ilvl="0" w:tplc="04190011">
      <w:start w:val="1"/>
      <w:numFmt w:val="decimal"/>
      <w:lvlText w:val="%1)"/>
      <w:lvlJc w:val="left"/>
      <w:pPr>
        <w:tabs>
          <w:tab w:val="num" w:pos="720"/>
        </w:tabs>
        <w:ind w:left="720" w:hanging="360"/>
      </w:pPr>
      <w:rPr>
        <w:rFonts w:hint="default"/>
      </w:rPr>
    </w:lvl>
    <w:lvl w:ilvl="1" w:tplc="ACAA6C40">
      <w:start w:val="10"/>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15:restartNumberingAfterBreak="0">
    <w:nsid w:val="79492ED6"/>
    <w:multiLevelType w:val="hybridMultilevel"/>
    <w:tmpl w:val="2DCEB72E"/>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9685B4E"/>
    <w:multiLevelType w:val="hybridMultilevel"/>
    <w:tmpl w:val="20E4167E"/>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B73344D"/>
    <w:multiLevelType w:val="multilevel"/>
    <w:tmpl w:val="FDD68694"/>
    <w:lvl w:ilvl="0">
      <w:start w:val="12"/>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C673FF2"/>
    <w:multiLevelType w:val="hybridMultilevel"/>
    <w:tmpl w:val="E1809CB6"/>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D18478F"/>
    <w:multiLevelType w:val="multilevel"/>
    <w:tmpl w:val="9E3849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345"/>
        </w:tabs>
        <w:ind w:left="2345" w:hanging="360"/>
      </w:pPr>
      <w:rPr>
        <w:rFonts w:hint="default"/>
        <w:b/>
        <w:bCs/>
      </w:rPr>
    </w:lvl>
    <w:lvl w:ilvl="2">
      <w:start w:val="1"/>
      <w:numFmt w:val="decimal"/>
      <w:lvlText w:val="%3)"/>
      <w:lvlJc w:val="left"/>
      <w:pPr>
        <w:tabs>
          <w:tab w:val="num" w:pos="726"/>
        </w:tabs>
        <w:ind w:left="726" w:hanging="720"/>
      </w:pPr>
      <w:rPr>
        <w:rFonts w:ascii="Times New Roman" w:eastAsia="Calibri" w:hAnsi="Times New Roman" w:cs="Times New Roman"/>
        <w:b/>
        <w:bCs/>
      </w:rPr>
    </w:lvl>
    <w:lvl w:ilvl="3">
      <w:start w:val="1"/>
      <w:numFmt w:val="decimal"/>
      <w:lvlText w:val="%1.%2.%3.%4."/>
      <w:lvlJc w:val="left"/>
      <w:pPr>
        <w:tabs>
          <w:tab w:val="num" w:pos="729"/>
        </w:tabs>
        <w:ind w:left="729" w:hanging="720"/>
      </w:pPr>
      <w:rPr>
        <w:rFonts w:hint="default"/>
      </w:rPr>
    </w:lvl>
    <w:lvl w:ilvl="4">
      <w:start w:val="1"/>
      <w:numFmt w:val="decimal"/>
      <w:lvlText w:val="%1.%2.%3.%4.%5."/>
      <w:lvlJc w:val="left"/>
      <w:pPr>
        <w:tabs>
          <w:tab w:val="num" w:pos="1092"/>
        </w:tabs>
        <w:ind w:left="1092" w:hanging="1080"/>
      </w:pPr>
      <w:rPr>
        <w:rFonts w:hint="default"/>
      </w:rPr>
    </w:lvl>
    <w:lvl w:ilvl="5">
      <w:start w:val="1"/>
      <w:numFmt w:val="decimal"/>
      <w:lvlText w:val="%1.%2.%3.%4.%5.%6."/>
      <w:lvlJc w:val="left"/>
      <w:pPr>
        <w:tabs>
          <w:tab w:val="num" w:pos="1095"/>
        </w:tabs>
        <w:ind w:left="1095" w:hanging="1080"/>
      </w:pPr>
      <w:rPr>
        <w:rFonts w:hint="default"/>
      </w:rPr>
    </w:lvl>
    <w:lvl w:ilvl="6">
      <w:start w:val="1"/>
      <w:numFmt w:val="decimal"/>
      <w:lvlText w:val="%1.%2.%3.%4.%5.%6.%7."/>
      <w:lvlJc w:val="left"/>
      <w:pPr>
        <w:tabs>
          <w:tab w:val="num" w:pos="1458"/>
        </w:tabs>
        <w:ind w:left="1458" w:hanging="1440"/>
      </w:pPr>
      <w:rPr>
        <w:rFonts w:hint="default"/>
      </w:rPr>
    </w:lvl>
    <w:lvl w:ilvl="7">
      <w:start w:val="1"/>
      <w:numFmt w:val="decimal"/>
      <w:lvlText w:val="%1.%2.%3.%4.%5.%6.%7.%8."/>
      <w:lvlJc w:val="left"/>
      <w:pPr>
        <w:tabs>
          <w:tab w:val="num" w:pos="1461"/>
        </w:tabs>
        <w:ind w:left="1461" w:hanging="1440"/>
      </w:pPr>
      <w:rPr>
        <w:rFonts w:hint="default"/>
      </w:rPr>
    </w:lvl>
    <w:lvl w:ilvl="8">
      <w:start w:val="1"/>
      <w:numFmt w:val="decimal"/>
      <w:lvlText w:val="%1.%2.%3.%4.%5.%6.%7.%8.%9."/>
      <w:lvlJc w:val="left"/>
      <w:pPr>
        <w:tabs>
          <w:tab w:val="num" w:pos="1824"/>
        </w:tabs>
        <w:ind w:left="1824" w:hanging="1800"/>
      </w:pPr>
      <w:rPr>
        <w:rFonts w:hint="default"/>
      </w:rPr>
    </w:lvl>
  </w:abstractNum>
  <w:num w:numId="1">
    <w:abstractNumId w:val="43"/>
  </w:num>
  <w:num w:numId="2">
    <w:abstractNumId w:val="21"/>
  </w:num>
  <w:num w:numId="3">
    <w:abstractNumId w:val="38"/>
  </w:num>
  <w:num w:numId="4">
    <w:abstractNumId w:val="11"/>
  </w:num>
  <w:num w:numId="5">
    <w:abstractNumId w:val="1"/>
  </w:num>
  <w:num w:numId="6">
    <w:abstractNumId w:val="17"/>
  </w:num>
  <w:num w:numId="7">
    <w:abstractNumId w:val="4"/>
  </w:num>
  <w:num w:numId="8">
    <w:abstractNumId w:val="9"/>
  </w:num>
  <w:num w:numId="9">
    <w:abstractNumId w:val="19"/>
  </w:num>
  <w:num w:numId="10">
    <w:abstractNumId w:val="15"/>
  </w:num>
  <w:num w:numId="11">
    <w:abstractNumId w:val="24"/>
  </w:num>
  <w:num w:numId="12">
    <w:abstractNumId w:val="33"/>
  </w:num>
  <w:num w:numId="13">
    <w:abstractNumId w:val="5"/>
  </w:num>
  <w:num w:numId="14">
    <w:abstractNumId w:val="16"/>
  </w:num>
  <w:num w:numId="15">
    <w:abstractNumId w:val="2"/>
  </w:num>
  <w:num w:numId="16">
    <w:abstractNumId w:val="32"/>
  </w:num>
  <w:num w:numId="17">
    <w:abstractNumId w:val="34"/>
  </w:num>
  <w:num w:numId="18">
    <w:abstractNumId w:val="27"/>
  </w:num>
  <w:num w:numId="19">
    <w:abstractNumId w:val="37"/>
  </w:num>
  <w:num w:numId="20">
    <w:abstractNumId w:val="30"/>
  </w:num>
  <w:num w:numId="21">
    <w:abstractNumId w:val="23"/>
  </w:num>
  <w:num w:numId="22">
    <w:abstractNumId w:val="22"/>
  </w:num>
  <w:num w:numId="23">
    <w:abstractNumId w:val="28"/>
  </w:num>
  <w:num w:numId="24">
    <w:abstractNumId w:val="13"/>
  </w:num>
  <w:num w:numId="25">
    <w:abstractNumId w:val="7"/>
  </w:num>
  <w:num w:numId="26">
    <w:abstractNumId w:val="14"/>
  </w:num>
  <w:num w:numId="27">
    <w:abstractNumId w:val="36"/>
  </w:num>
  <w:num w:numId="28">
    <w:abstractNumId w:val="41"/>
  </w:num>
  <w:num w:numId="29">
    <w:abstractNumId w:val="3"/>
  </w:num>
  <w:num w:numId="30">
    <w:abstractNumId w:val="20"/>
  </w:num>
  <w:num w:numId="31">
    <w:abstractNumId w:val="6"/>
  </w:num>
  <w:num w:numId="32">
    <w:abstractNumId w:val="0"/>
  </w:num>
  <w:num w:numId="33">
    <w:abstractNumId w:val="31"/>
  </w:num>
  <w:num w:numId="34">
    <w:abstractNumId w:val="12"/>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num>
  <w:num w:numId="46">
    <w:abstractNumId w:val="10"/>
  </w:num>
  <w:num w:numId="47">
    <w:abstractNumId w:val="26"/>
  </w:num>
  <w:num w:numId="48">
    <w:abstractNumId w:val="39"/>
  </w:num>
  <w:num w:numId="49">
    <w:abstractNumId w:val="40"/>
  </w:num>
  <w:num w:numId="50">
    <w:abstractNumId w:val="18"/>
  </w:num>
  <w:num w:numId="51">
    <w:abstractNumId w:val="42"/>
  </w:num>
  <w:num w:numId="52">
    <w:abstractNumId w:val="8"/>
  </w:num>
  <w:num w:numId="53">
    <w:abstractNumId w:val="29"/>
  </w:num>
  <w:num w:numId="54">
    <w:abstractNumId w:val="35"/>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Вдовина Юлия Сергеевна">
    <w15:presenceInfo w15:providerId="AD" w15:userId="S-1-5-21-1417001333-1897051121-682003330-186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12F"/>
    <w:rsid w:val="000042A0"/>
    <w:rsid w:val="000208A9"/>
    <w:rsid w:val="00023BCE"/>
    <w:rsid w:val="00031E1F"/>
    <w:rsid w:val="000452A8"/>
    <w:rsid w:val="00047E61"/>
    <w:rsid w:val="00055941"/>
    <w:rsid w:val="0007041A"/>
    <w:rsid w:val="00097419"/>
    <w:rsid w:val="000A3EC1"/>
    <w:rsid w:val="000B0583"/>
    <w:rsid w:val="000B1873"/>
    <w:rsid w:val="000B2FFE"/>
    <w:rsid w:val="000B4A10"/>
    <w:rsid w:val="000C448B"/>
    <w:rsid w:val="000C5E5A"/>
    <w:rsid w:val="000C6391"/>
    <w:rsid w:val="000D138F"/>
    <w:rsid w:val="000E31AE"/>
    <w:rsid w:val="000F5B50"/>
    <w:rsid w:val="000F651B"/>
    <w:rsid w:val="000F7627"/>
    <w:rsid w:val="00110EA8"/>
    <w:rsid w:val="00111C1C"/>
    <w:rsid w:val="0012012F"/>
    <w:rsid w:val="001332DD"/>
    <w:rsid w:val="00137C7A"/>
    <w:rsid w:val="001430BF"/>
    <w:rsid w:val="00146973"/>
    <w:rsid w:val="001733D8"/>
    <w:rsid w:val="00173CC0"/>
    <w:rsid w:val="00181F6B"/>
    <w:rsid w:val="001A6E94"/>
    <w:rsid w:val="001B2181"/>
    <w:rsid w:val="001B4546"/>
    <w:rsid w:val="001B5C3B"/>
    <w:rsid w:val="001D162F"/>
    <w:rsid w:val="001E1BC7"/>
    <w:rsid w:val="0020560D"/>
    <w:rsid w:val="00217B16"/>
    <w:rsid w:val="00220130"/>
    <w:rsid w:val="0025609E"/>
    <w:rsid w:val="00257368"/>
    <w:rsid w:val="002573EC"/>
    <w:rsid w:val="00260610"/>
    <w:rsid w:val="002616FD"/>
    <w:rsid w:val="0029044B"/>
    <w:rsid w:val="00293655"/>
    <w:rsid w:val="002B0939"/>
    <w:rsid w:val="002B73A8"/>
    <w:rsid w:val="002C01A2"/>
    <w:rsid w:val="002C64CF"/>
    <w:rsid w:val="002E0FA1"/>
    <w:rsid w:val="00306DDF"/>
    <w:rsid w:val="0031015A"/>
    <w:rsid w:val="00311B97"/>
    <w:rsid w:val="003125DD"/>
    <w:rsid w:val="00317C0B"/>
    <w:rsid w:val="0032482C"/>
    <w:rsid w:val="00362A05"/>
    <w:rsid w:val="003756AF"/>
    <w:rsid w:val="00383744"/>
    <w:rsid w:val="003948F1"/>
    <w:rsid w:val="003C586E"/>
    <w:rsid w:val="003C7A87"/>
    <w:rsid w:val="003E40A2"/>
    <w:rsid w:val="003F19F1"/>
    <w:rsid w:val="003F2266"/>
    <w:rsid w:val="00403E4E"/>
    <w:rsid w:val="0040576F"/>
    <w:rsid w:val="00414175"/>
    <w:rsid w:val="004162BD"/>
    <w:rsid w:val="004175F2"/>
    <w:rsid w:val="00420E74"/>
    <w:rsid w:val="0044545F"/>
    <w:rsid w:val="004534E1"/>
    <w:rsid w:val="00464C06"/>
    <w:rsid w:val="0046513A"/>
    <w:rsid w:val="004674F7"/>
    <w:rsid w:val="004757A7"/>
    <w:rsid w:val="004802F5"/>
    <w:rsid w:val="004803A1"/>
    <w:rsid w:val="00484BD3"/>
    <w:rsid w:val="00493FB1"/>
    <w:rsid w:val="004940B4"/>
    <w:rsid w:val="004B361F"/>
    <w:rsid w:val="004D70C8"/>
    <w:rsid w:val="004F04C8"/>
    <w:rsid w:val="00504F0A"/>
    <w:rsid w:val="0051750C"/>
    <w:rsid w:val="00522693"/>
    <w:rsid w:val="005258EE"/>
    <w:rsid w:val="00526DD6"/>
    <w:rsid w:val="00543CFD"/>
    <w:rsid w:val="005634AD"/>
    <w:rsid w:val="00593853"/>
    <w:rsid w:val="005B002F"/>
    <w:rsid w:val="005E1665"/>
    <w:rsid w:val="005F1757"/>
    <w:rsid w:val="005F1F41"/>
    <w:rsid w:val="006061CC"/>
    <w:rsid w:val="006071B2"/>
    <w:rsid w:val="006126E1"/>
    <w:rsid w:val="0061416B"/>
    <w:rsid w:val="0061606C"/>
    <w:rsid w:val="0062103A"/>
    <w:rsid w:val="00625AE6"/>
    <w:rsid w:val="00636792"/>
    <w:rsid w:val="006375CF"/>
    <w:rsid w:val="00663261"/>
    <w:rsid w:val="00696B9F"/>
    <w:rsid w:val="006A74F1"/>
    <w:rsid w:val="006C1C5E"/>
    <w:rsid w:val="00722283"/>
    <w:rsid w:val="00732960"/>
    <w:rsid w:val="00751010"/>
    <w:rsid w:val="00757278"/>
    <w:rsid w:val="00781B77"/>
    <w:rsid w:val="0078635B"/>
    <w:rsid w:val="00792C7F"/>
    <w:rsid w:val="007963F5"/>
    <w:rsid w:val="007B3E4D"/>
    <w:rsid w:val="007C63A0"/>
    <w:rsid w:val="007D0E02"/>
    <w:rsid w:val="007F39C5"/>
    <w:rsid w:val="00804A03"/>
    <w:rsid w:val="00806AFD"/>
    <w:rsid w:val="008111E0"/>
    <w:rsid w:val="008165C5"/>
    <w:rsid w:val="00817E95"/>
    <w:rsid w:val="00853BCA"/>
    <w:rsid w:val="0086205A"/>
    <w:rsid w:val="0086663F"/>
    <w:rsid w:val="00870656"/>
    <w:rsid w:val="00873A39"/>
    <w:rsid w:val="00877F8D"/>
    <w:rsid w:val="0088317B"/>
    <w:rsid w:val="00883A22"/>
    <w:rsid w:val="008C4E1B"/>
    <w:rsid w:val="008C6187"/>
    <w:rsid w:val="008E2C74"/>
    <w:rsid w:val="008E4AA7"/>
    <w:rsid w:val="0090007A"/>
    <w:rsid w:val="00900124"/>
    <w:rsid w:val="00917F74"/>
    <w:rsid w:val="0093607F"/>
    <w:rsid w:val="00953D66"/>
    <w:rsid w:val="00956AED"/>
    <w:rsid w:val="009603C1"/>
    <w:rsid w:val="009748EE"/>
    <w:rsid w:val="009848A6"/>
    <w:rsid w:val="00984D48"/>
    <w:rsid w:val="00986A80"/>
    <w:rsid w:val="00995212"/>
    <w:rsid w:val="009A74C0"/>
    <w:rsid w:val="009B0402"/>
    <w:rsid w:val="009E298B"/>
    <w:rsid w:val="00A04B96"/>
    <w:rsid w:val="00A2039A"/>
    <w:rsid w:val="00A22BF0"/>
    <w:rsid w:val="00A52DA4"/>
    <w:rsid w:val="00A5698B"/>
    <w:rsid w:val="00A72CFD"/>
    <w:rsid w:val="00AB474B"/>
    <w:rsid w:val="00AB62C4"/>
    <w:rsid w:val="00AC3D7B"/>
    <w:rsid w:val="00AD690A"/>
    <w:rsid w:val="00AD6E9D"/>
    <w:rsid w:val="00AE1E60"/>
    <w:rsid w:val="00B048E6"/>
    <w:rsid w:val="00B1164A"/>
    <w:rsid w:val="00B1335E"/>
    <w:rsid w:val="00B13FD9"/>
    <w:rsid w:val="00B34344"/>
    <w:rsid w:val="00B35431"/>
    <w:rsid w:val="00B46A7A"/>
    <w:rsid w:val="00B478AE"/>
    <w:rsid w:val="00B640F6"/>
    <w:rsid w:val="00B7394D"/>
    <w:rsid w:val="00B74C3B"/>
    <w:rsid w:val="00B87DF9"/>
    <w:rsid w:val="00BB70C4"/>
    <w:rsid w:val="00BC5EBB"/>
    <w:rsid w:val="00BE3A1D"/>
    <w:rsid w:val="00BF2E69"/>
    <w:rsid w:val="00BF43F8"/>
    <w:rsid w:val="00BF471A"/>
    <w:rsid w:val="00BF55BC"/>
    <w:rsid w:val="00BF5F6D"/>
    <w:rsid w:val="00C024A5"/>
    <w:rsid w:val="00C07E33"/>
    <w:rsid w:val="00C12D84"/>
    <w:rsid w:val="00C205B6"/>
    <w:rsid w:val="00C2080E"/>
    <w:rsid w:val="00C35764"/>
    <w:rsid w:val="00C35DAE"/>
    <w:rsid w:val="00C3647C"/>
    <w:rsid w:val="00C37910"/>
    <w:rsid w:val="00C4350A"/>
    <w:rsid w:val="00C44F1B"/>
    <w:rsid w:val="00C460B3"/>
    <w:rsid w:val="00C4634C"/>
    <w:rsid w:val="00C50A6B"/>
    <w:rsid w:val="00C65DEE"/>
    <w:rsid w:val="00C7358F"/>
    <w:rsid w:val="00C83632"/>
    <w:rsid w:val="00C8372E"/>
    <w:rsid w:val="00C9579B"/>
    <w:rsid w:val="00CA59C1"/>
    <w:rsid w:val="00CA667B"/>
    <w:rsid w:val="00CB2ACD"/>
    <w:rsid w:val="00CE06D1"/>
    <w:rsid w:val="00CE725B"/>
    <w:rsid w:val="00CF22FA"/>
    <w:rsid w:val="00CF4F44"/>
    <w:rsid w:val="00D0216B"/>
    <w:rsid w:val="00D0272B"/>
    <w:rsid w:val="00D032B3"/>
    <w:rsid w:val="00D2047A"/>
    <w:rsid w:val="00D37832"/>
    <w:rsid w:val="00D5432F"/>
    <w:rsid w:val="00D643B9"/>
    <w:rsid w:val="00D64CDC"/>
    <w:rsid w:val="00D91F63"/>
    <w:rsid w:val="00D9754C"/>
    <w:rsid w:val="00D97844"/>
    <w:rsid w:val="00D979B9"/>
    <w:rsid w:val="00DB2262"/>
    <w:rsid w:val="00DB4C70"/>
    <w:rsid w:val="00DB5C06"/>
    <w:rsid w:val="00DB7A9B"/>
    <w:rsid w:val="00DC32FB"/>
    <w:rsid w:val="00DD258F"/>
    <w:rsid w:val="00DD28CC"/>
    <w:rsid w:val="00DD458E"/>
    <w:rsid w:val="00DD4903"/>
    <w:rsid w:val="00DE01D1"/>
    <w:rsid w:val="00DE1DBF"/>
    <w:rsid w:val="00DE474D"/>
    <w:rsid w:val="00DE62C0"/>
    <w:rsid w:val="00DF23BA"/>
    <w:rsid w:val="00E07451"/>
    <w:rsid w:val="00E1125B"/>
    <w:rsid w:val="00E1554D"/>
    <w:rsid w:val="00E25D01"/>
    <w:rsid w:val="00E5543C"/>
    <w:rsid w:val="00E66DB0"/>
    <w:rsid w:val="00E756DA"/>
    <w:rsid w:val="00E76947"/>
    <w:rsid w:val="00E91779"/>
    <w:rsid w:val="00E918BD"/>
    <w:rsid w:val="00E9324E"/>
    <w:rsid w:val="00E97DC0"/>
    <w:rsid w:val="00EA02F9"/>
    <w:rsid w:val="00EA769D"/>
    <w:rsid w:val="00ED10A3"/>
    <w:rsid w:val="00EE3B7C"/>
    <w:rsid w:val="00EE4D83"/>
    <w:rsid w:val="00EE6773"/>
    <w:rsid w:val="00EF23E8"/>
    <w:rsid w:val="00F13E96"/>
    <w:rsid w:val="00F249BF"/>
    <w:rsid w:val="00F36DC5"/>
    <w:rsid w:val="00F5063E"/>
    <w:rsid w:val="00F61336"/>
    <w:rsid w:val="00F71034"/>
    <w:rsid w:val="00F80DD0"/>
    <w:rsid w:val="00F929D3"/>
    <w:rsid w:val="00FB6B57"/>
    <w:rsid w:val="00FD12A1"/>
    <w:rsid w:val="00FD7B2F"/>
    <w:rsid w:val="00FE03F4"/>
    <w:rsid w:val="00FE1F81"/>
    <w:rsid w:val="00FE69FF"/>
    <w:rsid w:val="00FE7B03"/>
    <w:rsid w:val="00FF06A7"/>
    <w:rsid w:val="00FF1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CAC45A"/>
  <w15:docId w15:val="{169658E1-57D6-4E25-8FD6-BEAAC785A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012F"/>
    <w:rPr>
      <w:rFonts w:ascii="Times New Roman" w:eastAsia="Times New Roman" w:hAnsi="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2012F"/>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
    <w:name w:val="Обычный1"/>
    <w:uiPriority w:val="99"/>
    <w:rsid w:val="0012012F"/>
    <w:rPr>
      <w:rFonts w:ascii="Times New Roman" w:eastAsia="Times New Roman" w:hAnsi="Times New Roman"/>
      <w:sz w:val="20"/>
      <w:szCs w:val="20"/>
    </w:rPr>
  </w:style>
  <w:style w:type="paragraph" w:styleId="a4">
    <w:name w:val="Body Text"/>
    <w:basedOn w:val="a"/>
    <w:link w:val="a5"/>
    <w:rsid w:val="0012012F"/>
    <w:pPr>
      <w:spacing w:after="120"/>
    </w:pPr>
    <w:rPr>
      <w:rFonts w:eastAsia="Calibri"/>
    </w:rPr>
  </w:style>
  <w:style w:type="character" w:customStyle="1" w:styleId="a5">
    <w:name w:val="Основной текст Знак"/>
    <w:basedOn w:val="a0"/>
    <w:link w:val="a4"/>
    <w:locked/>
    <w:rsid w:val="0012012F"/>
    <w:rPr>
      <w:rFonts w:ascii="Times New Roman" w:hAnsi="Times New Roman" w:cs="Times New Roman"/>
      <w:sz w:val="20"/>
      <w:szCs w:val="20"/>
      <w:lang w:eastAsia="ru-RU"/>
    </w:rPr>
  </w:style>
  <w:style w:type="character" w:customStyle="1" w:styleId="s0">
    <w:name w:val="s0"/>
    <w:uiPriority w:val="99"/>
    <w:rsid w:val="0012012F"/>
    <w:rPr>
      <w:rFonts w:ascii="Times New Roman" w:hAnsi="Times New Roman" w:cs="Times New Roman"/>
      <w:color w:val="000000"/>
      <w:sz w:val="28"/>
      <w:szCs w:val="28"/>
      <w:u w:val="none"/>
      <w:effect w:val="none"/>
    </w:rPr>
  </w:style>
  <w:style w:type="character" w:styleId="a6">
    <w:name w:val="Hyperlink"/>
    <w:basedOn w:val="a0"/>
    <w:uiPriority w:val="99"/>
    <w:rsid w:val="0012012F"/>
    <w:rPr>
      <w:rFonts w:ascii="Times New Roman" w:hAnsi="Times New Roman" w:cs="Times New Roman"/>
      <w:b/>
      <w:bCs/>
      <w:color w:val="000080"/>
      <w:sz w:val="28"/>
      <w:szCs w:val="28"/>
      <w:u w:val="single"/>
    </w:rPr>
  </w:style>
  <w:style w:type="paragraph" w:styleId="a7">
    <w:name w:val="Balloon Text"/>
    <w:basedOn w:val="a"/>
    <w:link w:val="a8"/>
    <w:uiPriority w:val="99"/>
    <w:semiHidden/>
    <w:rsid w:val="0012012F"/>
    <w:rPr>
      <w:rFonts w:ascii="Tahoma" w:eastAsia="Calibri" w:hAnsi="Tahoma" w:cs="Tahoma"/>
      <w:sz w:val="16"/>
      <w:szCs w:val="16"/>
    </w:rPr>
  </w:style>
  <w:style w:type="character" w:customStyle="1" w:styleId="a8">
    <w:name w:val="Текст выноски Знак"/>
    <w:basedOn w:val="a0"/>
    <w:link w:val="a7"/>
    <w:uiPriority w:val="99"/>
    <w:semiHidden/>
    <w:locked/>
    <w:rsid w:val="0012012F"/>
    <w:rPr>
      <w:rFonts w:ascii="Tahoma" w:hAnsi="Tahoma" w:cs="Tahoma"/>
      <w:sz w:val="16"/>
      <w:szCs w:val="16"/>
      <w:lang w:eastAsia="ru-RU"/>
    </w:rPr>
  </w:style>
  <w:style w:type="character" w:customStyle="1" w:styleId="s1">
    <w:name w:val="s1"/>
    <w:uiPriority w:val="99"/>
    <w:rsid w:val="00C3647C"/>
    <w:rPr>
      <w:rFonts w:ascii="Times New Roman" w:hAnsi="Times New Roman" w:cs="Times New Roman"/>
      <w:b/>
      <w:bCs/>
      <w:color w:val="000000"/>
      <w:sz w:val="28"/>
      <w:szCs w:val="28"/>
      <w:u w:val="none"/>
      <w:effect w:val="none"/>
    </w:rPr>
  </w:style>
  <w:style w:type="paragraph" w:styleId="a9">
    <w:name w:val="List Paragraph"/>
    <w:basedOn w:val="a"/>
    <w:uiPriority w:val="34"/>
    <w:qFormat/>
    <w:rsid w:val="00FD7B2F"/>
    <w:pPr>
      <w:ind w:left="720"/>
    </w:pPr>
  </w:style>
  <w:style w:type="paragraph" w:styleId="aa">
    <w:name w:val="header"/>
    <w:basedOn w:val="a"/>
    <w:link w:val="ab"/>
    <w:uiPriority w:val="99"/>
    <w:unhideWhenUsed/>
    <w:rsid w:val="001733D8"/>
    <w:pPr>
      <w:tabs>
        <w:tab w:val="center" w:pos="4677"/>
        <w:tab w:val="right" w:pos="9355"/>
      </w:tabs>
    </w:pPr>
  </w:style>
  <w:style w:type="character" w:customStyle="1" w:styleId="ab">
    <w:name w:val="Верхний колонтитул Знак"/>
    <w:basedOn w:val="a0"/>
    <w:link w:val="aa"/>
    <w:uiPriority w:val="99"/>
    <w:rsid w:val="001733D8"/>
    <w:rPr>
      <w:rFonts w:ascii="Times New Roman" w:eastAsia="Times New Roman" w:hAnsi="Times New Roman"/>
      <w:sz w:val="20"/>
      <w:szCs w:val="20"/>
    </w:rPr>
  </w:style>
  <w:style w:type="paragraph" w:styleId="ac">
    <w:name w:val="footer"/>
    <w:basedOn w:val="a"/>
    <w:link w:val="ad"/>
    <w:uiPriority w:val="99"/>
    <w:unhideWhenUsed/>
    <w:rsid w:val="001733D8"/>
    <w:pPr>
      <w:tabs>
        <w:tab w:val="center" w:pos="4677"/>
        <w:tab w:val="right" w:pos="9355"/>
      </w:tabs>
    </w:pPr>
  </w:style>
  <w:style w:type="character" w:customStyle="1" w:styleId="ad">
    <w:name w:val="Нижний колонтитул Знак"/>
    <w:basedOn w:val="a0"/>
    <w:link w:val="ac"/>
    <w:uiPriority w:val="99"/>
    <w:rsid w:val="001733D8"/>
    <w:rPr>
      <w:rFonts w:ascii="Times New Roman" w:eastAsia="Times New Roman" w:hAnsi="Times New Roman"/>
      <w:sz w:val="20"/>
      <w:szCs w:val="20"/>
    </w:rPr>
  </w:style>
  <w:style w:type="character" w:styleId="ae">
    <w:name w:val="annotation reference"/>
    <w:basedOn w:val="a0"/>
    <w:uiPriority w:val="99"/>
    <w:semiHidden/>
    <w:unhideWhenUsed/>
    <w:rsid w:val="00EF23E8"/>
    <w:rPr>
      <w:sz w:val="16"/>
      <w:szCs w:val="16"/>
    </w:rPr>
  </w:style>
  <w:style w:type="paragraph" w:styleId="af">
    <w:name w:val="annotation text"/>
    <w:basedOn w:val="a"/>
    <w:link w:val="af0"/>
    <w:uiPriority w:val="99"/>
    <w:semiHidden/>
    <w:unhideWhenUsed/>
    <w:rsid w:val="00EF23E8"/>
  </w:style>
  <w:style w:type="character" w:customStyle="1" w:styleId="af0">
    <w:name w:val="Текст примечания Знак"/>
    <w:basedOn w:val="a0"/>
    <w:link w:val="af"/>
    <w:uiPriority w:val="99"/>
    <w:semiHidden/>
    <w:rsid w:val="00EF23E8"/>
    <w:rPr>
      <w:rFonts w:ascii="Times New Roman" w:eastAsia="Times New Roman" w:hAnsi="Times New Roman"/>
      <w:sz w:val="20"/>
      <w:szCs w:val="20"/>
    </w:rPr>
  </w:style>
  <w:style w:type="paragraph" w:styleId="af1">
    <w:name w:val="annotation subject"/>
    <w:basedOn w:val="af"/>
    <w:next w:val="af"/>
    <w:link w:val="af2"/>
    <w:uiPriority w:val="99"/>
    <w:semiHidden/>
    <w:unhideWhenUsed/>
    <w:rsid w:val="00EF23E8"/>
    <w:rPr>
      <w:b/>
      <w:bCs/>
    </w:rPr>
  </w:style>
  <w:style w:type="character" w:customStyle="1" w:styleId="af2">
    <w:name w:val="Тема примечания Знак"/>
    <w:basedOn w:val="af0"/>
    <w:link w:val="af1"/>
    <w:uiPriority w:val="99"/>
    <w:semiHidden/>
    <w:rsid w:val="00EF23E8"/>
    <w:rPr>
      <w:rFonts w:ascii="Times New Roman" w:eastAsia="Times New Roman" w:hAnsi="Times New Roman"/>
      <w:b/>
      <w:bCs/>
      <w:sz w:val="20"/>
      <w:szCs w:val="20"/>
    </w:rPr>
  </w:style>
  <w:style w:type="paragraph" w:styleId="af3">
    <w:name w:val="Revision"/>
    <w:hidden/>
    <w:uiPriority w:val="99"/>
    <w:semiHidden/>
    <w:rsid w:val="004802F5"/>
    <w:rPr>
      <w:rFonts w:ascii="Times New Roman" w:eastAsia="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212343">
      <w:bodyDiv w:val="1"/>
      <w:marLeft w:val="0"/>
      <w:marRight w:val="0"/>
      <w:marTop w:val="0"/>
      <w:marBottom w:val="0"/>
      <w:divBdr>
        <w:top w:val="none" w:sz="0" w:space="0" w:color="auto"/>
        <w:left w:val="none" w:sz="0" w:space="0" w:color="auto"/>
        <w:bottom w:val="none" w:sz="0" w:space="0" w:color="auto"/>
        <w:right w:val="none" w:sz="0" w:space="0" w:color="auto"/>
      </w:divBdr>
    </w:div>
    <w:div w:id="572160505">
      <w:marLeft w:val="0"/>
      <w:marRight w:val="0"/>
      <w:marTop w:val="0"/>
      <w:marBottom w:val="0"/>
      <w:divBdr>
        <w:top w:val="none" w:sz="0" w:space="0" w:color="auto"/>
        <w:left w:val="none" w:sz="0" w:space="0" w:color="auto"/>
        <w:bottom w:val="none" w:sz="0" w:space="0" w:color="auto"/>
        <w:right w:val="none" w:sz="0" w:space="0" w:color="auto"/>
      </w:divBdr>
    </w:div>
    <w:div w:id="1017923187">
      <w:bodyDiv w:val="1"/>
      <w:marLeft w:val="0"/>
      <w:marRight w:val="0"/>
      <w:marTop w:val="0"/>
      <w:marBottom w:val="0"/>
      <w:divBdr>
        <w:top w:val="none" w:sz="0" w:space="0" w:color="auto"/>
        <w:left w:val="none" w:sz="0" w:space="0" w:color="auto"/>
        <w:bottom w:val="none" w:sz="0" w:space="0" w:color="auto"/>
        <w:right w:val="none" w:sz="0" w:space="0" w:color="auto"/>
      </w:divBdr>
    </w:div>
    <w:div w:id="1112017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awyer.zakon.kz/doc/lawyer/?doc_id=1006061&amp;sub=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awyer.zakon.kz/doc/lawyer/?doc_id=1006061&amp;sub=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awyer.zakon.kz/doc/lawyer/?doc_id=1006061&amp;sub=0"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lawyer.zakon.kz/doc/lawyer/?doc_id=1006061&amp;sub=0" TargetMode="External"/><Relationship Id="rId4" Type="http://schemas.openxmlformats.org/officeDocument/2006/relationships/settings" Target="settings.xml"/><Relationship Id="rId9" Type="http://schemas.openxmlformats.org/officeDocument/2006/relationships/hyperlink" Target="http://lawyer.zakon.kz/doc/lawyer/?doc_id=1006061&amp;sub=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FB2822-8119-462A-9F44-C097D00C2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7531</Words>
  <Characters>42928</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DEmon Soft, 2008</Company>
  <LinksUpToDate>false</LinksUpToDate>
  <CharactersWithSpaces>50359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Бахытжан Омаров</dc:creator>
  <cp:lastModifiedBy>Лупик Сергей Анатольевич</cp:lastModifiedBy>
  <cp:revision>2</cp:revision>
  <cp:lastPrinted>2019-01-14T12:05:00Z</cp:lastPrinted>
  <dcterms:created xsi:type="dcterms:W3CDTF">2021-05-31T10:10:00Z</dcterms:created>
  <dcterms:modified xsi:type="dcterms:W3CDTF">2021-05-31T10:10:00Z</dcterms:modified>
</cp:coreProperties>
</file>