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721" w:rsidRPr="002532B6" w:rsidRDefault="00825721" w:rsidP="002532B6">
      <w:pPr>
        <w:shd w:val="clear" w:color="auto" w:fill="FFFFFF"/>
        <w:tabs>
          <w:tab w:val="left" w:leader="underscore" w:pos="2957"/>
          <w:tab w:val="left" w:pos="5664"/>
          <w:tab w:val="left" w:leader="underscore" w:pos="8472"/>
        </w:tabs>
        <w:ind w:left="850"/>
        <w:jc w:val="right"/>
        <w:outlineLvl w:val="0"/>
        <w:rPr>
          <w:sz w:val="22"/>
          <w:szCs w:val="22"/>
        </w:rPr>
      </w:pPr>
      <w:bookmarkStart w:id="0" w:name="_GoBack"/>
      <w:bookmarkEnd w:id="0"/>
      <w:r w:rsidRPr="002532B6">
        <w:rPr>
          <w:sz w:val="22"/>
          <w:szCs w:val="22"/>
        </w:rPr>
        <w:t>Приложение № 1</w:t>
      </w:r>
    </w:p>
    <w:p w:rsidR="00825721" w:rsidRPr="002532B6" w:rsidRDefault="00825721" w:rsidP="002532B6">
      <w:pPr>
        <w:shd w:val="clear" w:color="auto" w:fill="FFFFFF"/>
        <w:tabs>
          <w:tab w:val="left" w:leader="underscore" w:pos="2957"/>
          <w:tab w:val="left" w:pos="5664"/>
          <w:tab w:val="left" w:leader="underscore" w:pos="8472"/>
        </w:tabs>
        <w:ind w:left="850"/>
        <w:jc w:val="right"/>
        <w:outlineLvl w:val="0"/>
        <w:rPr>
          <w:sz w:val="22"/>
          <w:szCs w:val="22"/>
        </w:rPr>
      </w:pPr>
      <w:r w:rsidRPr="002532B6">
        <w:rPr>
          <w:sz w:val="22"/>
          <w:szCs w:val="22"/>
        </w:rPr>
        <w:t>к Договору № __________________</w:t>
      </w:r>
    </w:p>
    <w:p w:rsidR="00825721" w:rsidRPr="002532B6" w:rsidRDefault="00825721" w:rsidP="002532B6">
      <w:pPr>
        <w:shd w:val="clear" w:color="auto" w:fill="FFFFFF"/>
        <w:tabs>
          <w:tab w:val="left" w:leader="underscore" w:pos="2957"/>
          <w:tab w:val="left" w:pos="5664"/>
          <w:tab w:val="left" w:leader="underscore" w:pos="8472"/>
        </w:tabs>
        <w:ind w:left="850"/>
        <w:jc w:val="right"/>
        <w:rPr>
          <w:sz w:val="22"/>
          <w:szCs w:val="22"/>
        </w:rPr>
      </w:pPr>
      <w:r w:rsidRPr="002532B6">
        <w:rPr>
          <w:sz w:val="22"/>
          <w:szCs w:val="22"/>
        </w:rPr>
        <w:t>от «______»</w:t>
      </w:r>
      <w:r w:rsidRPr="002532B6">
        <w:rPr>
          <w:sz w:val="22"/>
          <w:szCs w:val="22"/>
          <w:lang w:val="kk-KZ"/>
        </w:rPr>
        <w:t xml:space="preserve"> </w:t>
      </w:r>
      <w:r w:rsidRPr="002532B6">
        <w:rPr>
          <w:sz w:val="22"/>
          <w:szCs w:val="22"/>
        </w:rPr>
        <w:t>___________20</w:t>
      </w:r>
      <w:ins w:id="1" w:author="sepu" w:date="2020-01-23T16:49:00Z">
        <w:r>
          <w:rPr>
            <w:sz w:val="22"/>
            <w:szCs w:val="22"/>
          </w:rPr>
          <w:t>20</w:t>
        </w:r>
      </w:ins>
      <w:r w:rsidRPr="002532B6">
        <w:rPr>
          <w:sz w:val="22"/>
          <w:szCs w:val="22"/>
          <w:lang w:val="kk-KZ"/>
        </w:rPr>
        <w:t xml:space="preserve"> </w:t>
      </w:r>
      <w:r w:rsidRPr="002532B6">
        <w:rPr>
          <w:sz w:val="22"/>
          <w:szCs w:val="22"/>
        </w:rPr>
        <w:t>г.</w:t>
      </w:r>
    </w:p>
    <w:p w:rsidR="00825721" w:rsidRPr="002532B6" w:rsidRDefault="00825721" w:rsidP="002532B6">
      <w:pPr>
        <w:jc w:val="center"/>
        <w:outlineLvl w:val="0"/>
        <w:rPr>
          <w:sz w:val="22"/>
          <w:szCs w:val="22"/>
        </w:rPr>
      </w:pPr>
      <w:bookmarkStart w:id="2" w:name="_Toc354410639"/>
      <w:bookmarkStart w:id="3" w:name="_Toc354410656"/>
      <w:bookmarkStart w:id="4" w:name="_Toc354410700"/>
      <w:bookmarkStart w:id="5" w:name="_Toc354411398"/>
      <w:bookmarkStart w:id="6" w:name="_Toc354411449"/>
      <w:bookmarkStart w:id="7" w:name="_Toc354605873"/>
      <w:bookmarkStart w:id="8" w:name="_Toc354610839"/>
      <w:bookmarkStart w:id="9" w:name="_Toc170565343"/>
    </w:p>
    <w:bookmarkEnd w:id="2"/>
    <w:bookmarkEnd w:id="3"/>
    <w:bookmarkEnd w:id="4"/>
    <w:bookmarkEnd w:id="5"/>
    <w:bookmarkEnd w:id="6"/>
    <w:bookmarkEnd w:id="7"/>
    <w:bookmarkEnd w:id="8"/>
    <w:bookmarkEnd w:id="9"/>
    <w:p w:rsidR="00825721" w:rsidRPr="002532B6" w:rsidRDefault="00825721" w:rsidP="002532B6">
      <w:pPr>
        <w:jc w:val="center"/>
        <w:rPr>
          <w:b/>
          <w:sz w:val="22"/>
          <w:szCs w:val="22"/>
        </w:rPr>
      </w:pPr>
      <w:r w:rsidRPr="002532B6">
        <w:rPr>
          <w:b/>
          <w:sz w:val="22"/>
          <w:szCs w:val="22"/>
        </w:rPr>
        <w:t>Техническая спецификация</w:t>
      </w:r>
    </w:p>
    <w:p w:rsidR="00825721" w:rsidRDefault="00825721" w:rsidP="002532B6">
      <w:pPr>
        <w:jc w:val="center"/>
        <w:rPr>
          <w:color w:val="000000"/>
          <w:sz w:val="22"/>
          <w:szCs w:val="22"/>
        </w:rPr>
      </w:pPr>
      <w:r w:rsidRPr="002532B6">
        <w:rPr>
          <w:color w:val="000000"/>
          <w:sz w:val="22"/>
          <w:szCs w:val="22"/>
        </w:rPr>
        <w:t>Услуги по техническо</w:t>
      </w:r>
      <w:r>
        <w:rPr>
          <w:color w:val="000000"/>
          <w:sz w:val="22"/>
          <w:szCs w:val="22"/>
        </w:rPr>
        <w:t>й поддержке и</w:t>
      </w:r>
      <w:r w:rsidRPr="002532B6">
        <w:rPr>
          <w:color w:val="000000"/>
          <w:sz w:val="22"/>
          <w:szCs w:val="22"/>
        </w:rPr>
        <w:t xml:space="preserve"> обслуживанию</w:t>
      </w:r>
      <w:r>
        <w:rPr>
          <w:color w:val="000000"/>
          <w:sz w:val="22"/>
          <w:szCs w:val="22"/>
        </w:rPr>
        <w:t xml:space="preserve"> программного комплекса </w:t>
      </w:r>
    </w:p>
    <w:p w:rsidR="00825721" w:rsidRPr="002532B6" w:rsidRDefault="00825721" w:rsidP="002532B6">
      <w:pPr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АСКУЭ </w:t>
      </w:r>
      <w:r>
        <w:rPr>
          <w:spacing w:val="-7"/>
          <w:sz w:val="22"/>
          <w:szCs w:val="22"/>
        </w:rPr>
        <w:t>«</w:t>
      </w:r>
      <w:proofErr w:type="spellStart"/>
      <w:r w:rsidRPr="00FC6EF8">
        <w:rPr>
          <w:spacing w:val="-7"/>
          <w:sz w:val="22"/>
          <w:szCs w:val="22"/>
          <w:lang w:val="en-US"/>
        </w:rPr>
        <w:t>Emcos</w:t>
      </w:r>
      <w:proofErr w:type="spellEnd"/>
      <w:r w:rsidRPr="00FC6EF8">
        <w:rPr>
          <w:spacing w:val="-7"/>
          <w:sz w:val="22"/>
          <w:szCs w:val="22"/>
        </w:rPr>
        <w:t xml:space="preserve"> </w:t>
      </w:r>
      <w:r w:rsidRPr="00FC6EF8">
        <w:rPr>
          <w:spacing w:val="-7"/>
          <w:sz w:val="22"/>
          <w:szCs w:val="22"/>
          <w:lang w:val="en-US"/>
        </w:rPr>
        <w:t>Corporate</w:t>
      </w:r>
      <w:r>
        <w:rPr>
          <w:spacing w:val="-7"/>
          <w:sz w:val="22"/>
          <w:szCs w:val="22"/>
        </w:rPr>
        <w:t>»</w:t>
      </w:r>
    </w:p>
    <w:p w:rsidR="00825721" w:rsidRPr="002532B6" w:rsidRDefault="00825721" w:rsidP="002532B6">
      <w:pPr>
        <w:rPr>
          <w:sz w:val="22"/>
          <w:szCs w:val="22"/>
        </w:rPr>
      </w:pPr>
    </w:p>
    <w:p w:rsidR="00825721" w:rsidRDefault="00825721" w:rsidP="002532B6">
      <w:pPr>
        <w:outlineLvl w:val="0"/>
        <w:rPr>
          <w:b/>
          <w:bCs/>
          <w:sz w:val="22"/>
          <w:szCs w:val="22"/>
          <w:u w:val="single"/>
        </w:rPr>
      </w:pPr>
      <w:bookmarkStart w:id="10" w:name="_Toc181524170"/>
      <w:bookmarkStart w:id="11" w:name="_Toc309289183"/>
      <w:bookmarkStart w:id="12" w:name="_Toc370206040"/>
      <w:r w:rsidRPr="007E16A7">
        <w:rPr>
          <w:b/>
          <w:bCs/>
          <w:sz w:val="22"/>
          <w:szCs w:val="22"/>
          <w:u w:val="single"/>
        </w:rPr>
        <w:t>ОПРЕДЕЛЕНИЯ И СОКРАЩЕНИЯ</w:t>
      </w:r>
      <w:bookmarkEnd w:id="10"/>
      <w:bookmarkEnd w:id="11"/>
      <w:bookmarkEnd w:id="12"/>
    </w:p>
    <w:p w:rsidR="00825721" w:rsidRPr="007E16A7" w:rsidRDefault="00825721" w:rsidP="002532B6">
      <w:pPr>
        <w:outlineLvl w:val="0"/>
        <w:rPr>
          <w:b/>
          <w:bCs/>
          <w:sz w:val="22"/>
          <w:szCs w:val="22"/>
          <w:u w:val="single"/>
        </w:rPr>
      </w:pPr>
    </w:p>
    <w:p w:rsidR="00825721" w:rsidRDefault="00825721" w:rsidP="002532B6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АСКУЭ – </w:t>
      </w:r>
      <w:r w:rsidRPr="002532B6">
        <w:rPr>
          <w:bCs/>
          <w:sz w:val="22"/>
          <w:szCs w:val="22"/>
        </w:rPr>
        <w:t>автоматизированная система коммерческого учета электроэнергии</w:t>
      </w:r>
      <w:r>
        <w:rPr>
          <w:bCs/>
          <w:sz w:val="22"/>
          <w:szCs w:val="22"/>
        </w:rPr>
        <w:t>. Аппаратно</w:t>
      </w:r>
      <w:r>
        <w:rPr>
          <w:b/>
          <w:bCs/>
          <w:sz w:val="22"/>
          <w:szCs w:val="22"/>
        </w:rPr>
        <w:t>-</w:t>
      </w:r>
      <w:r w:rsidRPr="002532B6">
        <w:rPr>
          <w:bCs/>
          <w:sz w:val="22"/>
          <w:szCs w:val="22"/>
        </w:rPr>
        <w:t>программный комплекс</w:t>
      </w:r>
      <w:r>
        <w:rPr>
          <w:bCs/>
          <w:sz w:val="22"/>
          <w:szCs w:val="22"/>
        </w:rPr>
        <w:t>, УСПД и другие компоненты, обеспечивающие автоматизацию сбора, обработки и передачи данных с приборов учета в информационную систему</w:t>
      </w:r>
      <w:ins w:id="13" w:author="Койшибаев Кемаль Баянгалиевич" w:date="2019-05-10T10:15:00Z">
        <w:r>
          <w:rPr>
            <w:bCs/>
            <w:sz w:val="22"/>
            <w:szCs w:val="22"/>
          </w:rPr>
          <w:t>,</w:t>
        </w:r>
      </w:ins>
      <w:r>
        <w:rPr>
          <w:bCs/>
          <w:sz w:val="22"/>
          <w:szCs w:val="22"/>
        </w:rPr>
        <w:t xml:space="preserve"> обрабатывающую полученные данные.  </w:t>
      </w:r>
      <w:r>
        <w:rPr>
          <w:b/>
          <w:bCs/>
          <w:sz w:val="22"/>
          <w:szCs w:val="22"/>
        </w:rPr>
        <w:t xml:space="preserve"> </w:t>
      </w:r>
    </w:p>
    <w:p w:rsidR="00825721" w:rsidRPr="00711854" w:rsidRDefault="00825721" w:rsidP="002532B6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АСКУТЭ - </w:t>
      </w:r>
      <w:r w:rsidRPr="002532B6">
        <w:rPr>
          <w:bCs/>
          <w:sz w:val="22"/>
          <w:szCs w:val="22"/>
        </w:rPr>
        <w:t xml:space="preserve">автоматизированная система коммерческого учета </w:t>
      </w:r>
      <w:r>
        <w:rPr>
          <w:bCs/>
          <w:sz w:val="22"/>
          <w:szCs w:val="22"/>
        </w:rPr>
        <w:t xml:space="preserve">тепловой </w:t>
      </w:r>
      <w:r w:rsidRPr="002532B6">
        <w:rPr>
          <w:bCs/>
          <w:sz w:val="22"/>
          <w:szCs w:val="22"/>
        </w:rPr>
        <w:t>энергии</w:t>
      </w:r>
      <w:r>
        <w:rPr>
          <w:bCs/>
          <w:sz w:val="22"/>
          <w:szCs w:val="22"/>
        </w:rPr>
        <w:t>. Аппаратно</w:t>
      </w:r>
      <w:r>
        <w:rPr>
          <w:b/>
          <w:bCs/>
          <w:sz w:val="22"/>
          <w:szCs w:val="22"/>
        </w:rPr>
        <w:t>-</w:t>
      </w:r>
      <w:r w:rsidRPr="002532B6">
        <w:rPr>
          <w:bCs/>
          <w:sz w:val="22"/>
          <w:szCs w:val="22"/>
        </w:rPr>
        <w:t>программный комплекс</w:t>
      </w:r>
      <w:r>
        <w:rPr>
          <w:bCs/>
          <w:sz w:val="22"/>
          <w:szCs w:val="22"/>
        </w:rPr>
        <w:t xml:space="preserve"> и другие</w:t>
      </w:r>
      <w:r w:rsidRPr="005A2C2B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компоненты, обеспечивающие автоматизацию сбора, обработки и передачи данных с приборов учета в информационную систему</w:t>
      </w:r>
      <w:ins w:id="14" w:author="Койшибаев Кемаль Баянгалиевич" w:date="2019-05-10T10:15:00Z">
        <w:r>
          <w:rPr>
            <w:bCs/>
            <w:sz w:val="22"/>
            <w:szCs w:val="22"/>
          </w:rPr>
          <w:t>,</w:t>
        </w:r>
      </w:ins>
      <w:r>
        <w:rPr>
          <w:bCs/>
          <w:sz w:val="22"/>
          <w:szCs w:val="22"/>
        </w:rPr>
        <w:t xml:space="preserve"> обрабатывающую полученные данные.  </w:t>
      </w:r>
      <w:r>
        <w:rPr>
          <w:b/>
          <w:bCs/>
          <w:sz w:val="22"/>
          <w:szCs w:val="22"/>
        </w:rPr>
        <w:t xml:space="preserve"> </w:t>
      </w:r>
    </w:p>
    <w:p w:rsidR="00825721" w:rsidRPr="002532B6" w:rsidRDefault="00825721" w:rsidP="002532B6">
      <w:pPr>
        <w:jc w:val="both"/>
        <w:rPr>
          <w:sz w:val="22"/>
          <w:szCs w:val="22"/>
        </w:rPr>
      </w:pPr>
      <w:r w:rsidRPr="002532B6">
        <w:rPr>
          <w:b/>
          <w:sz w:val="22"/>
          <w:szCs w:val="22"/>
        </w:rPr>
        <w:t>Время реакции</w:t>
      </w:r>
      <w:r w:rsidRPr="002532B6">
        <w:rPr>
          <w:sz w:val="22"/>
          <w:szCs w:val="22"/>
        </w:rPr>
        <w:t xml:space="preserve"> — период времени с момента обращения представителя Заказчика к Исполнителю или с момента обнаружения инцидента до времени, когда Исполнитель начнет выполнение работ (по обращению Заказчика либо по устранению инцидента).</w:t>
      </w:r>
    </w:p>
    <w:p w:rsidR="00825721" w:rsidRPr="002532B6" w:rsidRDefault="00825721" w:rsidP="002532B6">
      <w:pPr>
        <w:keepNext/>
        <w:autoSpaceDE w:val="0"/>
        <w:autoSpaceDN w:val="0"/>
        <w:adjustRightInd w:val="0"/>
        <w:jc w:val="both"/>
        <w:rPr>
          <w:sz w:val="22"/>
          <w:szCs w:val="22"/>
        </w:rPr>
      </w:pPr>
      <w:r w:rsidRPr="002532B6">
        <w:rPr>
          <w:b/>
          <w:sz w:val="22"/>
          <w:szCs w:val="22"/>
        </w:rPr>
        <w:t>Время устранения</w:t>
      </w:r>
      <w:r w:rsidRPr="002532B6">
        <w:rPr>
          <w:sz w:val="22"/>
          <w:szCs w:val="22"/>
        </w:rPr>
        <w:t xml:space="preserve"> — период времени с момента обращения представителя Заказчика к Исполнителю для решения инцидента либо с момента обнаружения инцидента до времени устранен</w:t>
      </w:r>
      <w:r>
        <w:rPr>
          <w:sz w:val="22"/>
          <w:szCs w:val="22"/>
        </w:rPr>
        <w:t>ия</w:t>
      </w:r>
      <w:r w:rsidRPr="002532B6">
        <w:rPr>
          <w:sz w:val="22"/>
          <w:szCs w:val="22"/>
        </w:rPr>
        <w:t xml:space="preserve"> инцидент</w:t>
      </w:r>
      <w:r>
        <w:rPr>
          <w:sz w:val="22"/>
          <w:szCs w:val="22"/>
        </w:rPr>
        <w:t>а,</w:t>
      </w:r>
      <w:r w:rsidRPr="002532B6">
        <w:rPr>
          <w:sz w:val="22"/>
          <w:szCs w:val="22"/>
        </w:rPr>
        <w:t xml:space="preserve"> либо </w:t>
      </w:r>
      <w:r>
        <w:rPr>
          <w:sz w:val="22"/>
          <w:szCs w:val="22"/>
        </w:rPr>
        <w:t xml:space="preserve">времени, когда </w:t>
      </w:r>
      <w:r w:rsidRPr="002532B6">
        <w:rPr>
          <w:sz w:val="22"/>
          <w:szCs w:val="22"/>
        </w:rPr>
        <w:t xml:space="preserve">будет </w:t>
      </w:r>
      <w:r>
        <w:rPr>
          <w:sz w:val="22"/>
          <w:szCs w:val="22"/>
        </w:rPr>
        <w:t>закрыта</w:t>
      </w:r>
      <w:r w:rsidRPr="002532B6">
        <w:rPr>
          <w:sz w:val="22"/>
          <w:szCs w:val="22"/>
        </w:rPr>
        <w:t xml:space="preserve"> заявка по обращению представителя Заказчика.</w:t>
      </w:r>
    </w:p>
    <w:p w:rsidR="00825721" w:rsidRPr="002532B6" w:rsidRDefault="00825721" w:rsidP="002532B6">
      <w:pPr>
        <w:jc w:val="both"/>
        <w:rPr>
          <w:color w:val="000000"/>
          <w:sz w:val="22"/>
          <w:szCs w:val="22"/>
        </w:rPr>
      </w:pPr>
      <w:r w:rsidRPr="002532B6">
        <w:rPr>
          <w:b/>
          <w:bCs/>
          <w:iCs/>
          <w:sz w:val="22"/>
          <w:szCs w:val="22"/>
        </w:rPr>
        <w:t>Доступность</w:t>
      </w:r>
      <w:r w:rsidRPr="002532B6">
        <w:rPr>
          <w:bCs/>
          <w:iCs/>
          <w:sz w:val="22"/>
          <w:szCs w:val="22"/>
        </w:rPr>
        <w:t xml:space="preserve"> – </w:t>
      </w:r>
      <w:r w:rsidRPr="002532B6">
        <w:rPr>
          <w:color w:val="000000"/>
          <w:sz w:val="22"/>
          <w:szCs w:val="22"/>
        </w:rPr>
        <w:t>доступность услуг в оговоренные интервалы времени.</w:t>
      </w:r>
    </w:p>
    <w:p w:rsidR="00825721" w:rsidRPr="007564B4" w:rsidRDefault="00825721" w:rsidP="002532B6">
      <w:pPr>
        <w:pStyle w:val="a6"/>
        <w:spacing w:before="0" w:after="0"/>
        <w:rPr>
          <w:color w:val="FF0000"/>
          <w:sz w:val="22"/>
          <w:szCs w:val="22"/>
        </w:rPr>
      </w:pPr>
      <w:r w:rsidRPr="007564B4">
        <w:rPr>
          <w:b/>
          <w:color w:val="000000"/>
          <w:sz w:val="22"/>
          <w:szCs w:val="22"/>
        </w:rPr>
        <w:t>Запрос на обслуживание</w:t>
      </w:r>
      <w:r w:rsidRPr="007564B4">
        <w:rPr>
          <w:color w:val="000000"/>
          <w:sz w:val="22"/>
          <w:szCs w:val="22"/>
        </w:rPr>
        <w:t xml:space="preserve"> – запрос, оформленный в письменном или электронном виде на поддержку, предоставление информации, консультации или документации</w:t>
      </w:r>
      <w:r w:rsidRPr="007564B4">
        <w:rPr>
          <w:color w:val="FF0000"/>
          <w:sz w:val="22"/>
          <w:szCs w:val="22"/>
        </w:rPr>
        <w:t>.</w:t>
      </w:r>
    </w:p>
    <w:p w:rsidR="00825721" w:rsidRPr="002532B6" w:rsidRDefault="00825721" w:rsidP="002532B6">
      <w:pPr>
        <w:jc w:val="both"/>
        <w:rPr>
          <w:sz w:val="22"/>
          <w:szCs w:val="22"/>
        </w:rPr>
      </w:pPr>
      <w:r w:rsidRPr="002532B6">
        <w:rPr>
          <w:b/>
          <w:sz w:val="22"/>
          <w:szCs w:val="22"/>
        </w:rPr>
        <w:t>Инцидент —</w:t>
      </w:r>
      <w:r w:rsidRPr="002532B6">
        <w:rPr>
          <w:sz w:val="22"/>
          <w:szCs w:val="22"/>
        </w:rPr>
        <w:t xml:space="preserve"> любое событие, выходящее за рамки стандартного функционирования </w:t>
      </w:r>
      <w:r>
        <w:rPr>
          <w:sz w:val="22"/>
          <w:szCs w:val="22"/>
        </w:rPr>
        <w:t>ППО</w:t>
      </w:r>
      <w:r w:rsidRPr="002532B6">
        <w:rPr>
          <w:sz w:val="22"/>
          <w:szCs w:val="22"/>
        </w:rPr>
        <w:t xml:space="preserve"> и являющееся причиной приостановки или снижения качества предоставления услуги</w:t>
      </w:r>
      <w:r>
        <w:rPr>
          <w:sz w:val="22"/>
          <w:szCs w:val="22"/>
        </w:rPr>
        <w:t xml:space="preserve"> технической поддержки</w:t>
      </w:r>
      <w:r w:rsidRPr="002532B6">
        <w:rPr>
          <w:sz w:val="22"/>
          <w:szCs w:val="22"/>
        </w:rPr>
        <w:t>.</w:t>
      </w:r>
    </w:p>
    <w:p w:rsidR="00825721" w:rsidRPr="002532B6" w:rsidRDefault="00825721" w:rsidP="002532B6">
      <w:pPr>
        <w:jc w:val="both"/>
        <w:rPr>
          <w:sz w:val="22"/>
          <w:szCs w:val="22"/>
        </w:rPr>
      </w:pPr>
      <w:r w:rsidRPr="002532B6">
        <w:rPr>
          <w:b/>
          <w:sz w:val="22"/>
          <w:szCs w:val="22"/>
        </w:rPr>
        <w:t xml:space="preserve">Методика – </w:t>
      </w:r>
      <w:r w:rsidRPr="002532B6">
        <w:rPr>
          <w:sz w:val="22"/>
          <w:szCs w:val="22"/>
        </w:rPr>
        <w:t>формализованный (документированный) способ осуществления деятельности в терминологии стандартов ISO.</w:t>
      </w:r>
    </w:p>
    <w:p w:rsidR="00825721" w:rsidRPr="002532B6" w:rsidRDefault="00825721" w:rsidP="002532B6">
      <w:pPr>
        <w:jc w:val="both"/>
        <w:rPr>
          <w:bCs/>
          <w:sz w:val="22"/>
          <w:szCs w:val="22"/>
        </w:rPr>
      </w:pPr>
      <w:r w:rsidRPr="002532B6">
        <w:rPr>
          <w:b/>
          <w:bCs/>
          <w:sz w:val="22"/>
          <w:szCs w:val="22"/>
        </w:rPr>
        <w:t>Нарушение</w:t>
      </w:r>
      <w:r w:rsidRPr="002532B6">
        <w:rPr>
          <w:bCs/>
          <w:sz w:val="22"/>
          <w:szCs w:val="22"/>
        </w:rPr>
        <w:t xml:space="preserve"> – превышение времени реакции и устранения проблем, обозначенных в параметрах времени сервиса.</w:t>
      </w:r>
    </w:p>
    <w:p w:rsidR="00825721" w:rsidRDefault="00825721" w:rsidP="002532B6">
      <w:pPr>
        <w:jc w:val="both"/>
        <w:rPr>
          <w:b/>
          <w:sz w:val="22"/>
          <w:szCs w:val="22"/>
        </w:rPr>
      </w:pPr>
      <w:r w:rsidRPr="002532B6">
        <w:rPr>
          <w:b/>
          <w:sz w:val="22"/>
          <w:szCs w:val="22"/>
        </w:rPr>
        <w:t>Оптимизация</w:t>
      </w:r>
      <w:r w:rsidRPr="002532B6">
        <w:rPr>
          <w:sz w:val="22"/>
          <w:szCs w:val="22"/>
        </w:rPr>
        <w:t xml:space="preserve"> – улучшение производительности, отказоустойчивости и доступности сервисов</w:t>
      </w:r>
      <w:r w:rsidRPr="00255567">
        <w:rPr>
          <w:b/>
          <w:sz w:val="22"/>
          <w:szCs w:val="22"/>
        </w:rPr>
        <w:t xml:space="preserve"> </w:t>
      </w:r>
    </w:p>
    <w:p w:rsidR="00825721" w:rsidRPr="002532B6" w:rsidRDefault="00825721" w:rsidP="002532B6">
      <w:pPr>
        <w:jc w:val="both"/>
        <w:rPr>
          <w:b/>
          <w:sz w:val="22"/>
          <w:szCs w:val="22"/>
        </w:rPr>
      </w:pPr>
      <w:r w:rsidRPr="00255567">
        <w:rPr>
          <w:b/>
          <w:sz w:val="22"/>
          <w:szCs w:val="22"/>
        </w:rPr>
        <w:t>Отчетный период</w:t>
      </w:r>
      <w:r>
        <w:rPr>
          <w:sz w:val="22"/>
          <w:szCs w:val="22"/>
        </w:rPr>
        <w:t xml:space="preserve"> – период, когда производится сбор и обработка данных для последующего начисления денег потребителям</w:t>
      </w:r>
    </w:p>
    <w:p w:rsidR="00825721" w:rsidRDefault="00825721" w:rsidP="002532B6">
      <w:pPr>
        <w:jc w:val="both"/>
        <w:rPr>
          <w:sz w:val="22"/>
          <w:szCs w:val="22"/>
        </w:rPr>
      </w:pPr>
      <w:r w:rsidRPr="002532B6">
        <w:rPr>
          <w:b/>
          <w:sz w:val="22"/>
          <w:szCs w:val="22"/>
        </w:rPr>
        <w:t>Проблема</w:t>
      </w:r>
      <w:r w:rsidRPr="002532B6">
        <w:rPr>
          <w:sz w:val="22"/>
          <w:szCs w:val="22"/>
        </w:rPr>
        <w:t xml:space="preserve"> – один или несколько связанных инцидентов с неизвестной причиной возникновения.</w:t>
      </w:r>
    </w:p>
    <w:p w:rsidR="00825721" w:rsidRPr="002532B6" w:rsidRDefault="00825721" w:rsidP="002532B6">
      <w:pPr>
        <w:jc w:val="both"/>
        <w:rPr>
          <w:sz w:val="22"/>
          <w:szCs w:val="22"/>
        </w:rPr>
      </w:pPr>
      <w:r w:rsidRPr="00830159">
        <w:rPr>
          <w:b/>
          <w:sz w:val="22"/>
          <w:szCs w:val="22"/>
        </w:rPr>
        <w:t>ППО</w:t>
      </w:r>
      <w:r>
        <w:rPr>
          <w:sz w:val="22"/>
          <w:szCs w:val="22"/>
        </w:rPr>
        <w:t xml:space="preserve"> – прикладное программное обеспечение </w:t>
      </w:r>
      <w:r>
        <w:rPr>
          <w:spacing w:val="-7"/>
          <w:sz w:val="22"/>
          <w:szCs w:val="22"/>
        </w:rPr>
        <w:t>«</w:t>
      </w:r>
      <w:proofErr w:type="spellStart"/>
      <w:r w:rsidRPr="00FC6EF8">
        <w:rPr>
          <w:spacing w:val="-7"/>
          <w:sz w:val="22"/>
          <w:szCs w:val="22"/>
          <w:lang w:val="en-US"/>
        </w:rPr>
        <w:t>Emcos</w:t>
      </w:r>
      <w:proofErr w:type="spellEnd"/>
      <w:r w:rsidRPr="00FC6EF8">
        <w:rPr>
          <w:spacing w:val="-7"/>
          <w:sz w:val="22"/>
          <w:szCs w:val="22"/>
        </w:rPr>
        <w:t xml:space="preserve"> </w:t>
      </w:r>
      <w:r w:rsidRPr="00FC6EF8">
        <w:rPr>
          <w:spacing w:val="-7"/>
          <w:sz w:val="22"/>
          <w:szCs w:val="22"/>
          <w:lang w:val="en-US"/>
        </w:rPr>
        <w:t>Corporate</w:t>
      </w:r>
      <w:r>
        <w:rPr>
          <w:spacing w:val="-7"/>
          <w:sz w:val="22"/>
          <w:szCs w:val="22"/>
        </w:rPr>
        <w:t>»</w:t>
      </w:r>
      <w:r>
        <w:rPr>
          <w:sz w:val="22"/>
          <w:szCs w:val="22"/>
        </w:rPr>
        <w:t>;</w:t>
      </w:r>
    </w:p>
    <w:p w:rsidR="00825721" w:rsidRDefault="00825721" w:rsidP="002532B6">
      <w:pPr>
        <w:jc w:val="both"/>
        <w:rPr>
          <w:b/>
          <w:bCs/>
          <w:sz w:val="22"/>
          <w:szCs w:val="22"/>
        </w:rPr>
      </w:pPr>
      <w:r w:rsidRPr="002532B6">
        <w:rPr>
          <w:b/>
          <w:sz w:val="22"/>
          <w:szCs w:val="22"/>
        </w:rPr>
        <w:t>Поддержка и сопровождение</w:t>
      </w:r>
      <w:r w:rsidRPr="002532B6">
        <w:rPr>
          <w:sz w:val="22"/>
          <w:szCs w:val="22"/>
        </w:rPr>
        <w:t xml:space="preserve"> – решение инцидентов, запросов и проблем</w:t>
      </w:r>
      <w:r>
        <w:rPr>
          <w:sz w:val="22"/>
          <w:szCs w:val="22"/>
        </w:rPr>
        <w:t>,</w:t>
      </w:r>
      <w:r w:rsidRPr="002532B6">
        <w:rPr>
          <w:sz w:val="22"/>
          <w:szCs w:val="22"/>
        </w:rPr>
        <w:t xml:space="preserve"> связанных с </w:t>
      </w:r>
      <w:r>
        <w:rPr>
          <w:sz w:val="22"/>
          <w:szCs w:val="22"/>
        </w:rPr>
        <w:t>работой ППО</w:t>
      </w:r>
      <w:r w:rsidRPr="002532B6">
        <w:rPr>
          <w:sz w:val="22"/>
          <w:szCs w:val="22"/>
        </w:rPr>
        <w:t>, оказание консультаций пользователям Заказчика</w:t>
      </w:r>
      <w:r w:rsidRPr="002532B6">
        <w:rPr>
          <w:b/>
          <w:bCs/>
          <w:sz w:val="22"/>
          <w:szCs w:val="22"/>
        </w:rPr>
        <w:t xml:space="preserve"> </w:t>
      </w:r>
    </w:p>
    <w:p w:rsidR="00825721" w:rsidRDefault="00825721" w:rsidP="002532B6">
      <w:pPr>
        <w:jc w:val="both"/>
        <w:rPr>
          <w:b/>
          <w:bCs/>
          <w:sz w:val="22"/>
          <w:szCs w:val="22"/>
        </w:rPr>
      </w:pPr>
      <w:r w:rsidRPr="002532B6">
        <w:rPr>
          <w:b/>
          <w:sz w:val="22"/>
          <w:szCs w:val="22"/>
        </w:rPr>
        <w:t xml:space="preserve">Техническое обслуживание </w:t>
      </w:r>
      <w:r w:rsidRPr="002532B6">
        <w:rPr>
          <w:sz w:val="22"/>
          <w:szCs w:val="22"/>
        </w:rPr>
        <w:t xml:space="preserve">– периодическое выполнение </w:t>
      </w:r>
      <w:r>
        <w:rPr>
          <w:sz w:val="22"/>
          <w:szCs w:val="22"/>
        </w:rPr>
        <w:t xml:space="preserve">профилактических </w:t>
      </w:r>
      <w:r w:rsidRPr="002532B6">
        <w:rPr>
          <w:sz w:val="22"/>
          <w:szCs w:val="22"/>
        </w:rPr>
        <w:t>операций</w:t>
      </w:r>
      <w:r>
        <w:rPr>
          <w:sz w:val="22"/>
          <w:szCs w:val="22"/>
        </w:rPr>
        <w:t xml:space="preserve"> по работоспособности ППО</w:t>
      </w:r>
      <w:r w:rsidRPr="00647C91">
        <w:rPr>
          <w:b/>
          <w:bCs/>
          <w:sz w:val="22"/>
          <w:szCs w:val="22"/>
        </w:rPr>
        <w:t xml:space="preserve"> </w:t>
      </w:r>
    </w:p>
    <w:p w:rsidR="00825721" w:rsidRDefault="00825721" w:rsidP="002532B6">
      <w:pPr>
        <w:jc w:val="both"/>
        <w:rPr>
          <w:bCs/>
          <w:sz w:val="22"/>
          <w:szCs w:val="22"/>
        </w:rPr>
      </w:pPr>
      <w:r w:rsidRPr="00830159">
        <w:rPr>
          <w:b/>
          <w:bCs/>
          <w:sz w:val="22"/>
          <w:szCs w:val="22"/>
        </w:rPr>
        <w:t>ЦОД</w:t>
      </w:r>
      <w:r>
        <w:rPr>
          <w:bCs/>
          <w:sz w:val="22"/>
          <w:szCs w:val="22"/>
        </w:rPr>
        <w:t xml:space="preserve"> – центр обработки данных, находящийся по адресу: </w:t>
      </w:r>
      <w:proofErr w:type="spellStart"/>
      <w:r>
        <w:rPr>
          <w:bCs/>
          <w:sz w:val="22"/>
          <w:szCs w:val="22"/>
        </w:rPr>
        <w:t>г</w:t>
      </w:r>
      <w:proofErr w:type="gramStart"/>
      <w:r>
        <w:rPr>
          <w:bCs/>
          <w:sz w:val="22"/>
          <w:szCs w:val="22"/>
        </w:rPr>
        <w:t>.П</w:t>
      </w:r>
      <w:proofErr w:type="gramEnd"/>
      <w:r>
        <w:rPr>
          <w:bCs/>
          <w:sz w:val="22"/>
          <w:szCs w:val="22"/>
        </w:rPr>
        <w:t>авлодар</w:t>
      </w:r>
      <w:proofErr w:type="spellEnd"/>
      <w:r>
        <w:rPr>
          <w:bCs/>
          <w:sz w:val="22"/>
          <w:szCs w:val="22"/>
        </w:rPr>
        <w:t xml:space="preserve">, </w:t>
      </w:r>
      <w:proofErr w:type="spellStart"/>
      <w:r>
        <w:rPr>
          <w:bCs/>
          <w:sz w:val="22"/>
          <w:szCs w:val="22"/>
        </w:rPr>
        <w:t>ул.Кривенко</w:t>
      </w:r>
      <w:proofErr w:type="spellEnd"/>
      <w:r>
        <w:rPr>
          <w:bCs/>
          <w:sz w:val="22"/>
          <w:szCs w:val="22"/>
        </w:rPr>
        <w:t xml:space="preserve">, 27 </w:t>
      </w:r>
    </w:p>
    <w:p w:rsidR="00825721" w:rsidRPr="002532B6" w:rsidRDefault="00825721" w:rsidP="002532B6">
      <w:pPr>
        <w:jc w:val="both"/>
        <w:rPr>
          <w:bCs/>
          <w:sz w:val="22"/>
          <w:szCs w:val="22"/>
        </w:rPr>
      </w:pPr>
      <w:r w:rsidRPr="00830159">
        <w:rPr>
          <w:b/>
          <w:bCs/>
          <w:sz w:val="22"/>
          <w:szCs w:val="22"/>
        </w:rPr>
        <w:t>УСПД</w:t>
      </w:r>
      <w:r>
        <w:rPr>
          <w:bCs/>
          <w:sz w:val="22"/>
          <w:szCs w:val="22"/>
        </w:rPr>
        <w:t xml:space="preserve"> – устройство сбора и передачи данных.</w:t>
      </w:r>
    </w:p>
    <w:p w:rsidR="00825721" w:rsidRPr="005D0EE1" w:rsidRDefault="00825721" w:rsidP="005D0EE1">
      <w:r w:rsidRPr="003B36D5">
        <w:rPr>
          <w:bCs/>
          <w:sz w:val="22"/>
          <w:szCs w:val="22"/>
        </w:rPr>
        <w:t>СУБД -</w:t>
      </w:r>
      <w:r>
        <w:rPr>
          <w:bCs/>
          <w:sz w:val="22"/>
          <w:szCs w:val="22"/>
        </w:rPr>
        <w:t xml:space="preserve"> </w:t>
      </w:r>
      <w:hyperlink r:id="rId6" w:tooltip="Кликните для подробного описания" w:history="1">
        <w:r w:rsidRPr="007564B4">
          <w:rPr>
            <w:bCs/>
            <w:sz w:val="22"/>
            <w:szCs w:val="22"/>
          </w:rPr>
          <w:t>система</w:t>
        </w:r>
      </w:hyperlink>
      <w:r w:rsidRPr="007564B4">
        <w:rPr>
          <w:bCs/>
          <w:sz w:val="22"/>
          <w:szCs w:val="22"/>
        </w:rPr>
        <w:t> управления базами данных</w:t>
      </w:r>
      <w:r>
        <w:rPr>
          <w:bCs/>
          <w:sz w:val="22"/>
          <w:szCs w:val="22"/>
        </w:rPr>
        <w:t>.</w:t>
      </w:r>
    </w:p>
    <w:p w:rsidR="00825721" w:rsidRDefault="00825721" w:rsidP="002532B6">
      <w:pPr>
        <w:jc w:val="both"/>
        <w:rPr>
          <w:bCs/>
          <w:sz w:val="22"/>
          <w:szCs w:val="22"/>
        </w:rPr>
      </w:pPr>
    </w:p>
    <w:p w:rsidR="00825721" w:rsidRDefault="00825721" w:rsidP="002532B6">
      <w:pPr>
        <w:jc w:val="both"/>
        <w:rPr>
          <w:bCs/>
          <w:sz w:val="22"/>
          <w:szCs w:val="22"/>
        </w:rPr>
      </w:pPr>
    </w:p>
    <w:p w:rsidR="00825721" w:rsidRPr="002532B6" w:rsidRDefault="00825721" w:rsidP="002532B6">
      <w:pPr>
        <w:numPr>
          <w:ilvl w:val="0"/>
          <w:numId w:val="1"/>
        </w:numPr>
        <w:outlineLvl w:val="0"/>
        <w:rPr>
          <w:b/>
          <w:bCs/>
          <w:sz w:val="22"/>
          <w:szCs w:val="22"/>
        </w:rPr>
      </w:pPr>
      <w:bookmarkStart w:id="15" w:name="_Toc181524171"/>
      <w:bookmarkStart w:id="16" w:name="_Toc370206041"/>
      <w:r w:rsidRPr="002532B6">
        <w:rPr>
          <w:b/>
          <w:bCs/>
          <w:sz w:val="22"/>
          <w:szCs w:val="22"/>
        </w:rPr>
        <w:t>Цели и задачи</w:t>
      </w:r>
      <w:bookmarkEnd w:id="15"/>
      <w:bookmarkEnd w:id="16"/>
    </w:p>
    <w:p w:rsidR="00825721" w:rsidRPr="002532B6" w:rsidRDefault="00825721" w:rsidP="002532B6">
      <w:pPr>
        <w:numPr>
          <w:ilvl w:val="1"/>
          <w:numId w:val="1"/>
        </w:numPr>
        <w:jc w:val="both"/>
        <w:outlineLvl w:val="0"/>
        <w:rPr>
          <w:b/>
          <w:bCs/>
          <w:sz w:val="22"/>
          <w:szCs w:val="22"/>
        </w:rPr>
      </w:pPr>
      <w:bookmarkStart w:id="17" w:name="_Toc308716325"/>
      <w:bookmarkStart w:id="18" w:name="_Toc309289186"/>
      <w:bookmarkStart w:id="19" w:name="_Toc309392656"/>
      <w:bookmarkStart w:id="20" w:name="_Toc309394454"/>
      <w:bookmarkStart w:id="21" w:name="_Toc309572047"/>
      <w:bookmarkStart w:id="22" w:name="_Toc310337053"/>
      <w:bookmarkStart w:id="23" w:name="_Toc310337156"/>
      <w:bookmarkStart w:id="24" w:name="_Toc340421242"/>
      <w:bookmarkStart w:id="25" w:name="_Toc370205277"/>
      <w:bookmarkStart w:id="26" w:name="_Toc370206043"/>
      <w:r w:rsidRPr="002532B6">
        <w:rPr>
          <w:bCs/>
          <w:sz w:val="22"/>
          <w:szCs w:val="22"/>
        </w:rPr>
        <w:t>Цель оказания услуг: обеспечение непрерывности работы</w:t>
      </w:r>
      <w:r>
        <w:rPr>
          <w:bCs/>
          <w:sz w:val="22"/>
          <w:szCs w:val="22"/>
        </w:rPr>
        <w:t xml:space="preserve"> и доступности сети передачи данных, ППО</w:t>
      </w:r>
      <w:r w:rsidRPr="002532B6">
        <w:rPr>
          <w:bCs/>
          <w:sz w:val="22"/>
          <w:szCs w:val="22"/>
        </w:rPr>
        <w:t xml:space="preserve">, совершенствование </w:t>
      </w:r>
      <w:r>
        <w:rPr>
          <w:bCs/>
          <w:sz w:val="22"/>
          <w:szCs w:val="22"/>
        </w:rPr>
        <w:t xml:space="preserve">уровня </w:t>
      </w:r>
      <w:r w:rsidRPr="002532B6">
        <w:rPr>
          <w:bCs/>
          <w:sz w:val="22"/>
          <w:szCs w:val="22"/>
        </w:rPr>
        <w:t xml:space="preserve">сервиса, а также предоставление </w:t>
      </w:r>
      <w:r>
        <w:rPr>
          <w:bCs/>
          <w:sz w:val="22"/>
          <w:szCs w:val="22"/>
        </w:rPr>
        <w:t xml:space="preserve">обратной связи </w:t>
      </w:r>
      <w:r w:rsidRPr="002532B6">
        <w:rPr>
          <w:bCs/>
          <w:sz w:val="22"/>
          <w:szCs w:val="22"/>
        </w:rPr>
        <w:t>Заказчику</w:t>
      </w:r>
      <w:r>
        <w:rPr>
          <w:bCs/>
          <w:sz w:val="22"/>
          <w:szCs w:val="22"/>
        </w:rPr>
        <w:t xml:space="preserve"> по всем направлениям работы в рамках своей компетенции</w:t>
      </w:r>
      <w:r w:rsidRPr="002532B6">
        <w:rPr>
          <w:bCs/>
          <w:sz w:val="22"/>
          <w:szCs w:val="22"/>
        </w:rPr>
        <w:t>.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:rsidR="00825721" w:rsidRPr="002532B6" w:rsidRDefault="00825721" w:rsidP="002532B6">
      <w:pPr>
        <w:numPr>
          <w:ilvl w:val="1"/>
          <w:numId w:val="1"/>
        </w:numPr>
        <w:jc w:val="both"/>
        <w:outlineLvl w:val="0"/>
        <w:rPr>
          <w:b/>
          <w:bCs/>
          <w:sz w:val="22"/>
          <w:szCs w:val="22"/>
        </w:rPr>
      </w:pPr>
      <w:bookmarkStart w:id="27" w:name="_Toc308716326"/>
      <w:bookmarkStart w:id="28" w:name="_Toc309289187"/>
      <w:bookmarkStart w:id="29" w:name="_Toc309392657"/>
      <w:bookmarkStart w:id="30" w:name="_Toc309572048"/>
      <w:bookmarkStart w:id="31" w:name="_Toc310337054"/>
      <w:bookmarkStart w:id="32" w:name="_Toc310337157"/>
      <w:bookmarkStart w:id="33" w:name="_Toc340421243"/>
      <w:bookmarkStart w:id="34" w:name="_Toc370205278"/>
      <w:bookmarkStart w:id="35" w:name="_Toc370206044"/>
      <w:r w:rsidRPr="002532B6">
        <w:rPr>
          <w:bCs/>
          <w:sz w:val="22"/>
          <w:szCs w:val="22"/>
        </w:rPr>
        <w:t>Для обеспечения этой цели Исполнитель обязуется решать следующие задачи: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:rsidR="00825721" w:rsidRDefault="00825721" w:rsidP="002532B6">
      <w:pPr>
        <w:numPr>
          <w:ilvl w:val="2"/>
          <w:numId w:val="1"/>
        </w:numPr>
        <w:tabs>
          <w:tab w:val="clear" w:pos="720"/>
          <w:tab w:val="num" w:pos="1296"/>
        </w:tabs>
        <w:ind w:left="1296"/>
        <w:jc w:val="both"/>
        <w:outlineLvl w:val="0"/>
        <w:rPr>
          <w:bCs/>
          <w:sz w:val="22"/>
          <w:szCs w:val="22"/>
        </w:rPr>
      </w:pPr>
      <w:r w:rsidRPr="002532B6">
        <w:rPr>
          <w:bCs/>
          <w:sz w:val="22"/>
          <w:szCs w:val="22"/>
        </w:rPr>
        <w:t>обслуживание и сопровождение телекоммуникационного оборудования</w:t>
      </w:r>
      <w:r>
        <w:rPr>
          <w:bCs/>
          <w:sz w:val="22"/>
          <w:szCs w:val="22"/>
        </w:rPr>
        <w:t xml:space="preserve"> АСКУЭ/АСКУТЭ</w:t>
      </w:r>
      <w:r w:rsidRPr="002532B6">
        <w:rPr>
          <w:bCs/>
          <w:sz w:val="22"/>
          <w:szCs w:val="22"/>
        </w:rPr>
        <w:t xml:space="preserve">, в том числе: </w:t>
      </w:r>
      <w:r>
        <w:rPr>
          <w:bCs/>
          <w:sz w:val="22"/>
          <w:szCs w:val="22"/>
        </w:rPr>
        <w:t>сим-карт, каналов связи от УСПД до ЦОД</w:t>
      </w:r>
      <w:r w:rsidRPr="002532B6">
        <w:rPr>
          <w:bCs/>
          <w:sz w:val="22"/>
          <w:szCs w:val="22"/>
        </w:rPr>
        <w:t>;</w:t>
      </w:r>
    </w:p>
    <w:p w:rsidR="00825721" w:rsidRPr="003B36D5" w:rsidRDefault="00825721" w:rsidP="00534D86">
      <w:pPr>
        <w:numPr>
          <w:ilvl w:val="2"/>
          <w:numId w:val="1"/>
        </w:numPr>
        <w:tabs>
          <w:tab w:val="clear" w:pos="720"/>
          <w:tab w:val="num" w:pos="1296"/>
        </w:tabs>
        <w:ind w:left="1296"/>
        <w:jc w:val="both"/>
        <w:outlineLvl w:val="0"/>
        <w:rPr>
          <w:bCs/>
          <w:sz w:val="22"/>
          <w:szCs w:val="22"/>
        </w:rPr>
      </w:pPr>
      <w:r w:rsidRPr="003B36D5">
        <w:rPr>
          <w:bCs/>
          <w:sz w:val="22"/>
          <w:szCs w:val="22"/>
        </w:rPr>
        <w:t xml:space="preserve">обслуживание ППО и </w:t>
      </w:r>
      <w:r w:rsidRPr="007564B4">
        <w:rPr>
          <w:bCs/>
          <w:sz w:val="22"/>
          <w:szCs w:val="22"/>
        </w:rPr>
        <w:t>системного программного обеспечения,</w:t>
      </w:r>
      <w:r w:rsidRPr="003B36D5">
        <w:rPr>
          <w:bCs/>
          <w:sz w:val="22"/>
          <w:szCs w:val="22"/>
        </w:rPr>
        <w:t xml:space="preserve"> на котором функционирует ППО;</w:t>
      </w:r>
    </w:p>
    <w:p w:rsidR="00825721" w:rsidRPr="002532B6" w:rsidRDefault="00825721" w:rsidP="002532B6">
      <w:pPr>
        <w:numPr>
          <w:ilvl w:val="2"/>
          <w:numId w:val="1"/>
        </w:numPr>
        <w:tabs>
          <w:tab w:val="clear" w:pos="720"/>
          <w:tab w:val="num" w:pos="1296"/>
        </w:tabs>
        <w:ind w:left="1296"/>
        <w:jc w:val="both"/>
        <w:outlineLvl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мониторинг</w:t>
      </w:r>
      <w:r w:rsidRPr="002532B6">
        <w:rPr>
          <w:bCs/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>системы АСКУЭ/АСКУТЭ</w:t>
      </w:r>
      <w:r w:rsidRPr="002532B6">
        <w:rPr>
          <w:bCs/>
          <w:color w:val="000000"/>
          <w:sz w:val="22"/>
          <w:szCs w:val="22"/>
        </w:rPr>
        <w:t xml:space="preserve">. Результат </w:t>
      </w:r>
      <w:r>
        <w:rPr>
          <w:bCs/>
          <w:color w:val="000000"/>
          <w:sz w:val="22"/>
          <w:szCs w:val="22"/>
        </w:rPr>
        <w:t>мониторинга</w:t>
      </w:r>
      <w:r w:rsidRPr="002532B6">
        <w:rPr>
          <w:bCs/>
          <w:color w:val="000000"/>
          <w:sz w:val="22"/>
          <w:szCs w:val="22"/>
        </w:rPr>
        <w:t xml:space="preserve"> должен содержать:</w:t>
      </w:r>
    </w:p>
    <w:p w:rsidR="00825721" w:rsidRPr="002532B6" w:rsidRDefault="00825721" w:rsidP="00534D86">
      <w:pPr>
        <w:numPr>
          <w:ilvl w:val="3"/>
          <w:numId w:val="1"/>
        </w:numPr>
        <w:tabs>
          <w:tab w:val="clear" w:pos="864"/>
          <w:tab w:val="num" w:pos="1985"/>
        </w:tabs>
        <w:ind w:left="1985"/>
        <w:jc w:val="both"/>
        <w:outlineLvl w:val="0"/>
        <w:rPr>
          <w:bCs/>
          <w:color w:val="000000"/>
          <w:sz w:val="22"/>
          <w:szCs w:val="22"/>
        </w:rPr>
      </w:pPr>
      <w:r w:rsidRPr="002532B6">
        <w:rPr>
          <w:bCs/>
          <w:color w:val="000000"/>
          <w:sz w:val="22"/>
          <w:szCs w:val="22"/>
        </w:rPr>
        <w:t xml:space="preserve">Детальную и актуальную информацию по архитектуре </w:t>
      </w:r>
      <w:r>
        <w:rPr>
          <w:bCs/>
          <w:color w:val="000000"/>
          <w:sz w:val="22"/>
          <w:szCs w:val="22"/>
        </w:rPr>
        <w:t>и работоспособности системы АСКУЭ/АСКУТЭ</w:t>
      </w:r>
      <w:r w:rsidRPr="002532B6">
        <w:rPr>
          <w:bCs/>
          <w:color w:val="000000"/>
          <w:sz w:val="22"/>
          <w:szCs w:val="22"/>
        </w:rPr>
        <w:t>;</w:t>
      </w:r>
    </w:p>
    <w:p w:rsidR="00825721" w:rsidRPr="002532B6" w:rsidRDefault="00825721" w:rsidP="00534D86">
      <w:pPr>
        <w:numPr>
          <w:ilvl w:val="3"/>
          <w:numId w:val="1"/>
        </w:numPr>
        <w:tabs>
          <w:tab w:val="clear" w:pos="864"/>
          <w:tab w:val="num" w:pos="1985"/>
        </w:tabs>
        <w:ind w:left="1985"/>
        <w:jc w:val="both"/>
        <w:outlineLvl w:val="0"/>
        <w:rPr>
          <w:bCs/>
          <w:color w:val="000000"/>
          <w:sz w:val="22"/>
          <w:szCs w:val="22"/>
        </w:rPr>
      </w:pPr>
      <w:r w:rsidRPr="002532B6">
        <w:rPr>
          <w:bCs/>
          <w:color w:val="000000"/>
          <w:sz w:val="22"/>
          <w:szCs w:val="22"/>
        </w:rPr>
        <w:t xml:space="preserve">Отчетность по использованию ресурсов </w:t>
      </w:r>
      <w:r>
        <w:rPr>
          <w:bCs/>
          <w:color w:val="000000"/>
          <w:sz w:val="22"/>
          <w:szCs w:val="22"/>
        </w:rPr>
        <w:t>систем АСКУЭ/АСКУТЭ</w:t>
      </w:r>
      <w:r w:rsidRPr="002532B6">
        <w:rPr>
          <w:bCs/>
          <w:color w:val="000000"/>
          <w:sz w:val="22"/>
          <w:szCs w:val="22"/>
        </w:rPr>
        <w:t>;</w:t>
      </w:r>
    </w:p>
    <w:p w:rsidR="00825721" w:rsidRDefault="00825721" w:rsidP="00534D86">
      <w:pPr>
        <w:numPr>
          <w:ilvl w:val="3"/>
          <w:numId w:val="1"/>
        </w:numPr>
        <w:tabs>
          <w:tab w:val="clear" w:pos="864"/>
          <w:tab w:val="num" w:pos="1985"/>
        </w:tabs>
        <w:ind w:left="1985"/>
        <w:jc w:val="both"/>
        <w:outlineLvl w:val="0"/>
        <w:rPr>
          <w:bCs/>
          <w:color w:val="000000"/>
          <w:sz w:val="22"/>
          <w:szCs w:val="22"/>
        </w:rPr>
      </w:pPr>
      <w:r w:rsidRPr="002532B6">
        <w:rPr>
          <w:bCs/>
          <w:color w:val="000000"/>
          <w:sz w:val="22"/>
          <w:szCs w:val="22"/>
        </w:rPr>
        <w:t>Предложени</w:t>
      </w:r>
      <w:r>
        <w:rPr>
          <w:bCs/>
          <w:color w:val="000000"/>
          <w:sz w:val="22"/>
          <w:szCs w:val="22"/>
        </w:rPr>
        <w:t>я</w:t>
      </w:r>
      <w:r w:rsidRPr="002532B6">
        <w:rPr>
          <w:bCs/>
          <w:color w:val="000000"/>
          <w:sz w:val="22"/>
          <w:szCs w:val="22"/>
        </w:rPr>
        <w:t xml:space="preserve"> по модернизации </w:t>
      </w:r>
      <w:r>
        <w:rPr>
          <w:bCs/>
          <w:color w:val="000000"/>
          <w:sz w:val="22"/>
          <w:szCs w:val="22"/>
        </w:rPr>
        <w:t xml:space="preserve">и использованию </w:t>
      </w:r>
      <w:r w:rsidRPr="002532B6">
        <w:rPr>
          <w:bCs/>
          <w:color w:val="000000"/>
          <w:sz w:val="22"/>
          <w:szCs w:val="22"/>
        </w:rPr>
        <w:t xml:space="preserve">(обновления, </w:t>
      </w:r>
      <w:r>
        <w:rPr>
          <w:bCs/>
          <w:color w:val="000000"/>
          <w:sz w:val="22"/>
          <w:szCs w:val="22"/>
        </w:rPr>
        <w:t>унификация</w:t>
      </w:r>
      <w:r w:rsidRPr="002532B6">
        <w:rPr>
          <w:bCs/>
          <w:color w:val="000000"/>
          <w:sz w:val="22"/>
          <w:szCs w:val="22"/>
        </w:rPr>
        <w:t>, улучшения, оптимизаци</w:t>
      </w:r>
      <w:r>
        <w:rPr>
          <w:bCs/>
          <w:color w:val="000000"/>
          <w:sz w:val="22"/>
          <w:szCs w:val="22"/>
        </w:rPr>
        <w:t>я</w:t>
      </w:r>
      <w:r w:rsidRPr="002532B6">
        <w:rPr>
          <w:bCs/>
          <w:color w:val="000000"/>
          <w:sz w:val="22"/>
          <w:szCs w:val="22"/>
        </w:rPr>
        <w:t xml:space="preserve">) </w:t>
      </w:r>
      <w:r>
        <w:rPr>
          <w:bCs/>
          <w:sz w:val="22"/>
          <w:szCs w:val="22"/>
        </w:rPr>
        <w:t>ППО</w:t>
      </w:r>
      <w:r w:rsidRPr="002532B6">
        <w:rPr>
          <w:bCs/>
          <w:color w:val="000000"/>
          <w:sz w:val="22"/>
          <w:szCs w:val="22"/>
        </w:rPr>
        <w:t>.</w:t>
      </w:r>
    </w:p>
    <w:p w:rsidR="00825721" w:rsidRPr="005A2C2B" w:rsidRDefault="00825721" w:rsidP="00103D02">
      <w:pPr>
        <w:tabs>
          <w:tab w:val="left" w:pos="567"/>
        </w:tabs>
        <w:jc w:val="both"/>
        <w:rPr>
          <w:sz w:val="22"/>
          <w:szCs w:val="22"/>
        </w:rPr>
      </w:pPr>
      <w:r w:rsidRPr="0031731D">
        <w:rPr>
          <w:bCs/>
          <w:color w:val="000000"/>
          <w:sz w:val="22"/>
          <w:szCs w:val="22"/>
        </w:rPr>
        <w:lastRenderedPageBreak/>
        <w:t>1.3</w:t>
      </w:r>
      <w:proofErr w:type="gramStart"/>
      <w:r w:rsidRPr="0031731D">
        <w:rPr>
          <w:bCs/>
          <w:color w:val="000000"/>
          <w:sz w:val="22"/>
          <w:szCs w:val="22"/>
        </w:rPr>
        <w:t xml:space="preserve"> </w:t>
      </w:r>
      <w:r w:rsidRPr="005A2C2B">
        <w:rPr>
          <w:sz w:val="22"/>
          <w:szCs w:val="22"/>
        </w:rPr>
        <w:t>Д</w:t>
      </w:r>
      <w:proofErr w:type="gramEnd"/>
      <w:r w:rsidRPr="005A2C2B">
        <w:rPr>
          <w:sz w:val="22"/>
          <w:szCs w:val="22"/>
        </w:rPr>
        <w:t>ля каждой из услуг указаны приоритеты и сроки исполнения, которые учитываются Исполнителем при регистрации каждого обращения. Время решения инцидента может быть увеличено по следующим причинам:</w:t>
      </w:r>
    </w:p>
    <w:p w:rsidR="00825721" w:rsidRPr="00103D02" w:rsidRDefault="00825721" w:rsidP="00243194">
      <w:pPr>
        <w:pStyle w:val="a4"/>
        <w:numPr>
          <w:ilvl w:val="2"/>
          <w:numId w:val="15"/>
        </w:numPr>
        <w:ind w:left="1276"/>
        <w:jc w:val="both"/>
        <w:outlineLvl w:val="0"/>
        <w:rPr>
          <w:bCs/>
          <w:sz w:val="22"/>
          <w:szCs w:val="22"/>
        </w:rPr>
      </w:pPr>
      <w:r w:rsidRPr="00103D02">
        <w:rPr>
          <w:bCs/>
          <w:sz w:val="22"/>
          <w:szCs w:val="22"/>
        </w:rPr>
        <w:t xml:space="preserve">по </w:t>
      </w:r>
      <w:r>
        <w:rPr>
          <w:bCs/>
          <w:sz w:val="22"/>
          <w:szCs w:val="22"/>
        </w:rPr>
        <w:t>инициативе</w:t>
      </w:r>
      <w:r w:rsidRPr="00103D02">
        <w:rPr>
          <w:bCs/>
          <w:sz w:val="22"/>
          <w:szCs w:val="22"/>
        </w:rPr>
        <w:t xml:space="preserve"> Заказчика</w:t>
      </w:r>
      <w:r>
        <w:rPr>
          <w:bCs/>
          <w:sz w:val="22"/>
          <w:szCs w:val="22"/>
        </w:rPr>
        <w:t>,</w:t>
      </w:r>
      <w:r w:rsidRPr="00103D02">
        <w:rPr>
          <w:bCs/>
          <w:sz w:val="22"/>
          <w:szCs w:val="22"/>
        </w:rPr>
        <w:t xml:space="preserve"> с указанием причины и времени возобновления работы над инцидентом;</w:t>
      </w:r>
    </w:p>
    <w:p w:rsidR="00825721" w:rsidRPr="00103D02" w:rsidRDefault="00825721" w:rsidP="00243194">
      <w:pPr>
        <w:pStyle w:val="a4"/>
        <w:numPr>
          <w:ilvl w:val="2"/>
          <w:numId w:val="15"/>
        </w:numPr>
        <w:ind w:left="1276"/>
        <w:jc w:val="both"/>
        <w:outlineLvl w:val="0"/>
        <w:rPr>
          <w:bCs/>
          <w:sz w:val="22"/>
          <w:szCs w:val="22"/>
        </w:rPr>
      </w:pPr>
      <w:r w:rsidRPr="00103D02">
        <w:rPr>
          <w:bCs/>
          <w:sz w:val="22"/>
          <w:szCs w:val="22"/>
        </w:rPr>
        <w:t xml:space="preserve"> если </w:t>
      </w:r>
      <w:r>
        <w:rPr>
          <w:bCs/>
          <w:sz w:val="22"/>
          <w:szCs w:val="22"/>
        </w:rPr>
        <w:t>инцидент</w:t>
      </w:r>
      <w:r w:rsidRPr="00103D02">
        <w:rPr>
          <w:bCs/>
          <w:sz w:val="22"/>
          <w:szCs w:val="22"/>
        </w:rPr>
        <w:t xml:space="preserve"> отрабатывается совместно с производителем </w:t>
      </w:r>
      <w:r w:rsidRPr="007564B4">
        <w:rPr>
          <w:bCs/>
          <w:sz w:val="22"/>
          <w:szCs w:val="22"/>
        </w:rPr>
        <w:t>прибора учета</w:t>
      </w:r>
      <w:r>
        <w:rPr>
          <w:bCs/>
          <w:sz w:val="22"/>
          <w:szCs w:val="22"/>
        </w:rPr>
        <w:t xml:space="preserve"> и/или УСПД</w:t>
      </w:r>
      <w:r w:rsidRPr="00103D02">
        <w:rPr>
          <w:bCs/>
          <w:sz w:val="22"/>
          <w:szCs w:val="22"/>
        </w:rPr>
        <w:t xml:space="preserve"> или разработчиком ППО, то сроки продлеваются со стороны производителя или разработчика (разница во времени, различные внутренние процедуры согласований и т.п.)</w:t>
      </w:r>
    </w:p>
    <w:p w:rsidR="00825721" w:rsidRPr="00103D02" w:rsidRDefault="00825721" w:rsidP="00243194">
      <w:pPr>
        <w:pStyle w:val="a4"/>
        <w:numPr>
          <w:ilvl w:val="2"/>
          <w:numId w:val="15"/>
        </w:numPr>
        <w:ind w:left="1276"/>
        <w:jc w:val="both"/>
        <w:outlineLvl w:val="0"/>
        <w:rPr>
          <w:bCs/>
          <w:sz w:val="22"/>
          <w:szCs w:val="22"/>
        </w:rPr>
      </w:pPr>
      <w:r w:rsidRPr="00103D02">
        <w:rPr>
          <w:bCs/>
          <w:sz w:val="22"/>
          <w:szCs w:val="22"/>
        </w:rPr>
        <w:t xml:space="preserve">если для устранения </w:t>
      </w:r>
      <w:r>
        <w:rPr>
          <w:bCs/>
          <w:sz w:val="22"/>
          <w:szCs w:val="22"/>
        </w:rPr>
        <w:t>инцидента</w:t>
      </w:r>
      <w:r w:rsidRPr="00103D02">
        <w:rPr>
          <w:bCs/>
          <w:sz w:val="22"/>
          <w:szCs w:val="22"/>
        </w:rPr>
        <w:t xml:space="preserve"> требуется установка новой версии ПО или его модернизация, выпуск которых не может быть ускорен;</w:t>
      </w:r>
    </w:p>
    <w:p w:rsidR="00825721" w:rsidRPr="00103D02" w:rsidRDefault="00825721" w:rsidP="00243194">
      <w:pPr>
        <w:numPr>
          <w:ilvl w:val="2"/>
          <w:numId w:val="15"/>
        </w:numPr>
        <w:tabs>
          <w:tab w:val="num" w:pos="1296"/>
        </w:tabs>
        <w:ind w:left="1276"/>
        <w:jc w:val="both"/>
        <w:outlineLvl w:val="0"/>
        <w:rPr>
          <w:bCs/>
          <w:sz w:val="22"/>
          <w:szCs w:val="22"/>
        </w:rPr>
      </w:pPr>
      <w:r w:rsidRPr="00103D02">
        <w:rPr>
          <w:bCs/>
          <w:sz w:val="22"/>
          <w:szCs w:val="22"/>
        </w:rPr>
        <w:t xml:space="preserve">если в процесс решения </w:t>
      </w:r>
      <w:r>
        <w:rPr>
          <w:bCs/>
          <w:sz w:val="22"/>
          <w:szCs w:val="22"/>
        </w:rPr>
        <w:t>инцидента</w:t>
      </w:r>
      <w:r w:rsidRPr="00103D02">
        <w:rPr>
          <w:bCs/>
          <w:sz w:val="22"/>
          <w:szCs w:val="22"/>
        </w:rPr>
        <w:t xml:space="preserve"> вовлекаются </w:t>
      </w:r>
      <w:r>
        <w:rPr>
          <w:bCs/>
          <w:sz w:val="22"/>
          <w:szCs w:val="22"/>
        </w:rPr>
        <w:t>третьи</w:t>
      </w:r>
      <w:r w:rsidRPr="00103D02">
        <w:rPr>
          <w:bCs/>
          <w:sz w:val="22"/>
          <w:szCs w:val="22"/>
        </w:rPr>
        <w:t xml:space="preserve"> стороны (провайдер услуг связи, представитель Заказчика в регионе);</w:t>
      </w:r>
    </w:p>
    <w:p w:rsidR="00825721" w:rsidRPr="00103D02" w:rsidRDefault="00825721" w:rsidP="00243194">
      <w:pPr>
        <w:numPr>
          <w:ilvl w:val="2"/>
          <w:numId w:val="15"/>
        </w:numPr>
        <w:tabs>
          <w:tab w:val="num" w:pos="1296"/>
        </w:tabs>
        <w:ind w:left="1276"/>
        <w:jc w:val="both"/>
        <w:outlineLvl w:val="0"/>
        <w:rPr>
          <w:bCs/>
          <w:sz w:val="22"/>
          <w:szCs w:val="22"/>
        </w:rPr>
      </w:pPr>
      <w:r w:rsidRPr="00103D02">
        <w:rPr>
          <w:bCs/>
          <w:sz w:val="22"/>
          <w:szCs w:val="22"/>
        </w:rPr>
        <w:t>если требуется выезд</w:t>
      </w:r>
      <w:r>
        <w:rPr>
          <w:bCs/>
          <w:sz w:val="22"/>
          <w:szCs w:val="22"/>
        </w:rPr>
        <w:t xml:space="preserve"> представителя Исполнителя</w:t>
      </w:r>
      <w:r w:rsidRPr="00103D02">
        <w:rPr>
          <w:bCs/>
          <w:sz w:val="22"/>
          <w:szCs w:val="22"/>
        </w:rPr>
        <w:t xml:space="preserve"> в регион (оформление командировки, </w:t>
      </w:r>
      <w:r>
        <w:rPr>
          <w:bCs/>
          <w:sz w:val="22"/>
          <w:szCs w:val="22"/>
        </w:rPr>
        <w:t>логистика персонала</w:t>
      </w:r>
      <w:r w:rsidRPr="00103D02">
        <w:rPr>
          <w:bCs/>
          <w:sz w:val="22"/>
          <w:szCs w:val="22"/>
        </w:rPr>
        <w:t xml:space="preserve"> и т.п.);</w:t>
      </w:r>
    </w:p>
    <w:p w:rsidR="00825721" w:rsidRDefault="00825721" w:rsidP="00103D02">
      <w:pPr>
        <w:ind w:left="1985"/>
        <w:jc w:val="both"/>
        <w:outlineLvl w:val="0"/>
        <w:rPr>
          <w:bCs/>
          <w:color w:val="000000"/>
          <w:sz w:val="22"/>
          <w:szCs w:val="22"/>
        </w:rPr>
      </w:pPr>
    </w:p>
    <w:p w:rsidR="00825721" w:rsidRDefault="00825721" w:rsidP="00534D86">
      <w:pPr>
        <w:ind w:left="1572"/>
        <w:jc w:val="both"/>
        <w:outlineLvl w:val="0"/>
        <w:rPr>
          <w:bCs/>
          <w:color w:val="000000"/>
          <w:sz w:val="22"/>
          <w:szCs w:val="22"/>
        </w:rPr>
      </w:pPr>
    </w:p>
    <w:p w:rsidR="00825721" w:rsidRDefault="00825721" w:rsidP="00103D02">
      <w:pPr>
        <w:keepNext/>
        <w:numPr>
          <w:ilvl w:val="0"/>
          <w:numId w:val="15"/>
        </w:numPr>
        <w:ind w:left="431" w:hanging="431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Виды услуг и требования к ним</w:t>
      </w:r>
    </w:p>
    <w:p w:rsidR="00825721" w:rsidRDefault="00825721" w:rsidP="00F76E7D">
      <w:pPr>
        <w:keepNext/>
        <w:ind w:left="431"/>
        <w:outlineLvl w:val="0"/>
        <w:rPr>
          <w:b/>
          <w:bCs/>
          <w:sz w:val="22"/>
          <w:szCs w:val="22"/>
        </w:rPr>
      </w:pPr>
    </w:p>
    <w:p w:rsidR="00825721" w:rsidRPr="002532B6" w:rsidRDefault="00825721" w:rsidP="002532B6">
      <w:pPr>
        <w:jc w:val="both"/>
        <w:outlineLvl w:val="0"/>
        <w:rPr>
          <w:sz w:val="22"/>
          <w:szCs w:val="22"/>
        </w:rPr>
      </w:pPr>
      <w:bookmarkStart w:id="36" w:name="_Toc309572050"/>
      <w:bookmarkStart w:id="37" w:name="_Toc310337056"/>
      <w:bookmarkStart w:id="38" w:name="_Toc310337159"/>
      <w:bookmarkStart w:id="39" w:name="_Toc340421245"/>
      <w:bookmarkStart w:id="40" w:name="_Toc370206046"/>
    </w:p>
    <w:bookmarkEnd w:id="36"/>
    <w:bookmarkEnd w:id="37"/>
    <w:bookmarkEnd w:id="38"/>
    <w:bookmarkEnd w:id="39"/>
    <w:bookmarkEnd w:id="40"/>
    <w:p w:rsidR="00825721" w:rsidRPr="002532B6" w:rsidRDefault="00825721" w:rsidP="00103D02">
      <w:pPr>
        <w:keepNext/>
        <w:numPr>
          <w:ilvl w:val="1"/>
          <w:numId w:val="15"/>
        </w:numPr>
        <w:ind w:left="578" w:hanging="578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Техническая поддержка</w:t>
      </w:r>
      <w:r w:rsidRPr="002532B6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прикладного программного обеспечения</w:t>
      </w:r>
    </w:p>
    <w:p w:rsidR="00825721" w:rsidRPr="002532B6" w:rsidRDefault="00825721" w:rsidP="009631C3">
      <w:pPr>
        <w:numPr>
          <w:ilvl w:val="2"/>
          <w:numId w:val="15"/>
        </w:numPr>
        <w:ind w:left="1134"/>
        <w:jc w:val="both"/>
        <w:rPr>
          <w:bCs/>
          <w:sz w:val="22"/>
          <w:szCs w:val="22"/>
        </w:rPr>
      </w:pPr>
      <w:r w:rsidRPr="002532B6">
        <w:rPr>
          <w:bCs/>
          <w:sz w:val="22"/>
          <w:szCs w:val="22"/>
        </w:rPr>
        <w:t>Место предоставления сервиса:</w:t>
      </w:r>
    </w:p>
    <w:p w:rsidR="00825721" w:rsidRPr="002532B6" w:rsidRDefault="00825721" w:rsidP="00103D02">
      <w:pPr>
        <w:numPr>
          <w:ilvl w:val="3"/>
          <w:numId w:val="15"/>
        </w:numPr>
        <w:ind w:left="141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ЦОД </w:t>
      </w:r>
      <w:r w:rsidRPr="002532B6">
        <w:rPr>
          <w:bCs/>
          <w:sz w:val="22"/>
          <w:szCs w:val="22"/>
        </w:rPr>
        <w:t xml:space="preserve">по адресу: г. </w:t>
      </w:r>
      <w:r>
        <w:rPr>
          <w:bCs/>
          <w:sz w:val="22"/>
          <w:szCs w:val="22"/>
        </w:rPr>
        <w:t>Павлодар</w:t>
      </w:r>
      <w:r w:rsidRPr="002532B6">
        <w:rPr>
          <w:bCs/>
          <w:sz w:val="22"/>
          <w:szCs w:val="22"/>
        </w:rPr>
        <w:t xml:space="preserve">, </w:t>
      </w:r>
      <w:proofErr w:type="spellStart"/>
      <w:r>
        <w:rPr>
          <w:bCs/>
          <w:sz w:val="22"/>
          <w:szCs w:val="22"/>
        </w:rPr>
        <w:t>ул</w:t>
      </w:r>
      <w:proofErr w:type="gramStart"/>
      <w:r>
        <w:rPr>
          <w:bCs/>
          <w:sz w:val="22"/>
          <w:szCs w:val="22"/>
        </w:rPr>
        <w:t>.К</w:t>
      </w:r>
      <w:proofErr w:type="gramEnd"/>
      <w:r>
        <w:rPr>
          <w:bCs/>
          <w:sz w:val="22"/>
          <w:szCs w:val="22"/>
        </w:rPr>
        <w:t>ривенко</w:t>
      </w:r>
      <w:proofErr w:type="spellEnd"/>
      <w:r>
        <w:rPr>
          <w:bCs/>
          <w:sz w:val="22"/>
          <w:szCs w:val="22"/>
        </w:rPr>
        <w:t>, 27</w:t>
      </w:r>
      <w:r w:rsidRPr="002532B6">
        <w:rPr>
          <w:bCs/>
          <w:sz w:val="22"/>
          <w:szCs w:val="22"/>
        </w:rPr>
        <w:t>;</w:t>
      </w:r>
    </w:p>
    <w:p w:rsidR="00825721" w:rsidRPr="008D7F45" w:rsidRDefault="00825721" w:rsidP="009631C3">
      <w:pPr>
        <w:numPr>
          <w:ilvl w:val="2"/>
          <w:numId w:val="15"/>
        </w:numPr>
        <w:ind w:left="1134"/>
        <w:outlineLvl w:val="0"/>
        <w:rPr>
          <w:rStyle w:val="a5"/>
          <w:b w:val="0"/>
          <w:sz w:val="22"/>
          <w:szCs w:val="22"/>
        </w:rPr>
      </w:pPr>
      <w:r w:rsidRPr="008D7F45">
        <w:rPr>
          <w:sz w:val="22"/>
          <w:szCs w:val="22"/>
        </w:rPr>
        <w:t xml:space="preserve">Перечень услуг/работ, относящихся к </w:t>
      </w:r>
      <w:r>
        <w:rPr>
          <w:sz w:val="22"/>
          <w:szCs w:val="22"/>
        </w:rPr>
        <w:t>ППО</w:t>
      </w:r>
      <w:r w:rsidRPr="008D7F45">
        <w:rPr>
          <w:sz w:val="22"/>
          <w:szCs w:val="22"/>
        </w:rPr>
        <w:t>, указан в Таблице №</w:t>
      </w:r>
      <w:r>
        <w:rPr>
          <w:sz w:val="22"/>
          <w:szCs w:val="22"/>
        </w:rPr>
        <w:t>1</w:t>
      </w:r>
    </w:p>
    <w:p w:rsidR="00825721" w:rsidRDefault="00825721" w:rsidP="008D7F45">
      <w:pPr>
        <w:jc w:val="both"/>
        <w:rPr>
          <w:bCs/>
          <w:sz w:val="22"/>
          <w:szCs w:val="22"/>
        </w:rPr>
      </w:pPr>
    </w:p>
    <w:tbl>
      <w:tblPr>
        <w:tblW w:w="9214" w:type="dxa"/>
        <w:tblLook w:val="00A0" w:firstRow="1" w:lastRow="0" w:firstColumn="1" w:lastColumn="0" w:noHBand="0" w:noVBand="0"/>
      </w:tblPr>
      <w:tblGrid>
        <w:gridCol w:w="460"/>
        <w:gridCol w:w="3253"/>
        <w:gridCol w:w="2239"/>
        <w:gridCol w:w="3262"/>
      </w:tblGrid>
      <w:tr w:rsidR="00825721" w:rsidRPr="00246854" w:rsidTr="001058E6">
        <w:trPr>
          <w:trHeight w:val="315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721" w:rsidRDefault="00825721" w:rsidP="00A8227C">
            <w:pPr>
              <w:keepNext/>
              <w:outlineLvl w:val="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Перечень услуг/работ, относящихся к прикладному программному обеспечению </w:t>
            </w:r>
          </w:p>
          <w:p w:rsidR="00825721" w:rsidRPr="003D16EF" w:rsidRDefault="00825721" w:rsidP="003D16EF">
            <w:pPr>
              <w:keepNext/>
              <w:jc w:val="right"/>
              <w:outlineLvl w:val="0"/>
              <w:rPr>
                <w:bCs/>
                <w:i/>
              </w:rPr>
            </w:pPr>
            <w:r w:rsidRPr="003D16EF">
              <w:rPr>
                <w:bCs/>
                <w:i/>
                <w:sz w:val="22"/>
                <w:szCs w:val="22"/>
              </w:rPr>
              <w:t xml:space="preserve">Таблица </w:t>
            </w:r>
            <w:r>
              <w:rPr>
                <w:bCs/>
                <w:i/>
                <w:sz w:val="22"/>
                <w:szCs w:val="22"/>
              </w:rPr>
              <w:t>№ 1</w:t>
            </w:r>
          </w:p>
          <w:p w:rsidR="00825721" w:rsidRPr="00246854" w:rsidRDefault="00825721" w:rsidP="00A8227C"/>
        </w:tc>
      </w:tr>
      <w:tr w:rsidR="00825721" w:rsidRPr="00246854" w:rsidTr="001058E6">
        <w:trPr>
          <w:trHeight w:val="555"/>
        </w:trPr>
        <w:tc>
          <w:tcPr>
            <w:tcW w:w="3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825721" w:rsidRPr="00246854" w:rsidRDefault="00825721" w:rsidP="00A8227C">
            <w:pPr>
              <w:jc w:val="center"/>
              <w:rPr>
                <w:b/>
                <w:bCs/>
                <w:color w:val="000000"/>
              </w:rPr>
            </w:pPr>
            <w:r w:rsidRPr="00246854">
              <w:rPr>
                <w:b/>
                <w:bCs/>
                <w:color w:val="000000"/>
                <w:sz w:val="22"/>
                <w:szCs w:val="22"/>
              </w:rPr>
              <w:t xml:space="preserve">Наименование </w:t>
            </w:r>
            <w:r>
              <w:rPr>
                <w:b/>
                <w:bCs/>
                <w:color w:val="000000"/>
                <w:sz w:val="22"/>
                <w:szCs w:val="22"/>
              </w:rPr>
              <w:t>услуг/</w:t>
            </w:r>
            <w:r w:rsidRPr="00246854">
              <w:rPr>
                <w:b/>
                <w:bCs/>
                <w:color w:val="000000"/>
                <w:sz w:val="22"/>
                <w:szCs w:val="22"/>
              </w:rPr>
              <w:t>работ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721" w:rsidRPr="00246854" w:rsidRDefault="00825721" w:rsidP="00A8227C">
            <w:pPr>
              <w:jc w:val="center"/>
              <w:rPr>
                <w:b/>
                <w:bCs/>
                <w:color w:val="000000"/>
              </w:rPr>
            </w:pPr>
            <w:r w:rsidRPr="00246854">
              <w:rPr>
                <w:b/>
                <w:bCs/>
                <w:color w:val="000000"/>
                <w:sz w:val="22"/>
                <w:szCs w:val="22"/>
              </w:rPr>
              <w:t>Ответственный</w:t>
            </w: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721" w:rsidRPr="00246854" w:rsidRDefault="00825721" w:rsidP="00A8227C">
            <w:pPr>
              <w:jc w:val="center"/>
              <w:rPr>
                <w:b/>
                <w:bCs/>
                <w:color w:val="000000"/>
              </w:rPr>
            </w:pPr>
            <w:r w:rsidRPr="00246854">
              <w:rPr>
                <w:b/>
                <w:bCs/>
                <w:color w:val="000000"/>
                <w:sz w:val="22"/>
                <w:szCs w:val="22"/>
              </w:rPr>
              <w:t>Нормативные сроки исполнения</w:t>
            </w:r>
          </w:p>
        </w:tc>
      </w:tr>
      <w:tr w:rsidR="00825721" w:rsidRPr="00246854" w:rsidTr="004477A0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5721" w:rsidRPr="00246854" w:rsidRDefault="00825721" w:rsidP="001058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5721" w:rsidRPr="00246854" w:rsidRDefault="00825721" w:rsidP="001058E6">
            <w:pPr>
              <w:rPr>
                <w:color w:val="000000"/>
              </w:rPr>
            </w:pPr>
            <w:r w:rsidRPr="001058E6">
              <w:rPr>
                <w:sz w:val="22"/>
                <w:szCs w:val="22"/>
              </w:rPr>
              <w:t xml:space="preserve">Обновление до версии EMCOS </w:t>
            </w:r>
            <w:proofErr w:type="spellStart"/>
            <w:r w:rsidRPr="001058E6">
              <w:rPr>
                <w:sz w:val="22"/>
                <w:szCs w:val="22"/>
              </w:rPr>
              <w:t>Corporate</w:t>
            </w:r>
            <w:proofErr w:type="spellEnd"/>
            <w:r w:rsidRPr="001058E6">
              <w:rPr>
                <w:sz w:val="22"/>
                <w:szCs w:val="22"/>
              </w:rPr>
              <w:t xml:space="preserve"> 3.0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5721" w:rsidRPr="00F76E7D" w:rsidRDefault="00825721" w:rsidP="001058E6">
            <w:pPr>
              <w:rPr>
                <w:color w:val="000000"/>
              </w:rPr>
            </w:pPr>
            <w:r w:rsidRPr="007E57A4">
              <w:rPr>
                <w:color w:val="000000"/>
                <w:sz w:val="22"/>
                <w:szCs w:val="22"/>
              </w:rPr>
              <w:t>Исполнитель</w:t>
            </w:r>
            <w:r>
              <w:rPr>
                <w:color w:val="000000"/>
                <w:sz w:val="22"/>
                <w:szCs w:val="22"/>
              </w:rPr>
              <w:t xml:space="preserve">/ участие </w:t>
            </w:r>
            <w:proofErr w:type="spellStart"/>
            <w:r>
              <w:rPr>
                <w:color w:val="000000"/>
                <w:sz w:val="22"/>
                <w:szCs w:val="22"/>
              </w:rPr>
              <w:t>вендора</w:t>
            </w:r>
            <w:proofErr w:type="spellEnd"/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5721" w:rsidRPr="00246854" w:rsidRDefault="00825721" w:rsidP="001058E6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 течение 3 месяцев со дня подписания Договора</w:t>
            </w:r>
          </w:p>
        </w:tc>
      </w:tr>
      <w:tr w:rsidR="00825721" w:rsidRPr="00246854" w:rsidTr="004477A0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5721" w:rsidRPr="00246854" w:rsidRDefault="00825721" w:rsidP="001058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5721" w:rsidRPr="00246854" w:rsidRDefault="00825721" w:rsidP="001058E6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</w:t>
            </w:r>
            <w:r w:rsidRPr="001058E6">
              <w:rPr>
                <w:color w:val="000000"/>
                <w:sz w:val="22"/>
                <w:szCs w:val="22"/>
              </w:rPr>
              <w:t>становк</w:t>
            </w:r>
            <w:r>
              <w:rPr>
                <w:color w:val="000000"/>
                <w:sz w:val="22"/>
                <w:szCs w:val="22"/>
              </w:rPr>
              <w:t>а</w:t>
            </w:r>
            <w:r w:rsidRPr="001058E6">
              <w:rPr>
                <w:color w:val="000000"/>
                <w:sz w:val="22"/>
                <w:szCs w:val="22"/>
              </w:rPr>
              <w:t xml:space="preserve"> компонентов П</w:t>
            </w:r>
            <w:r>
              <w:rPr>
                <w:color w:val="000000"/>
                <w:sz w:val="22"/>
                <w:szCs w:val="22"/>
              </w:rPr>
              <w:t>П</w:t>
            </w:r>
            <w:r w:rsidRPr="001058E6"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 xml:space="preserve"> настройка системных ролей доступа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5721" w:rsidRPr="00F76E7D" w:rsidRDefault="00825721" w:rsidP="001058E6">
            <w:pPr>
              <w:rPr>
                <w:color w:val="000000"/>
              </w:rPr>
            </w:pPr>
            <w:r w:rsidRPr="007E57A4">
              <w:rPr>
                <w:color w:val="000000"/>
                <w:sz w:val="22"/>
                <w:szCs w:val="22"/>
              </w:rPr>
              <w:t>Исполнитель</w:t>
            </w:r>
            <w:r>
              <w:rPr>
                <w:color w:val="000000"/>
                <w:sz w:val="22"/>
                <w:szCs w:val="22"/>
              </w:rPr>
              <w:t xml:space="preserve">/ участие </w:t>
            </w:r>
            <w:proofErr w:type="spellStart"/>
            <w:r>
              <w:rPr>
                <w:color w:val="000000"/>
                <w:sz w:val="22"/>
                <w:szCs w:val="22"/>
              </w:rPr>
              <w:t>вендора</w:t>
            </w:r>
            <w:proofErr w:type="spellEnd"/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5721" w:rsidRPr="00246854" w:rsidRDefault="00825721" w:rsidP="001058E6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В течение 2 рабочих дней </w:t>
            </w:r>
            <w:proofErr w:type="gramStart"/>
            <w:r>
              <w:rPr>
                <w:color w:val="000000"/>
                <w:sz w:val="22"/>
                <w:szCs w:val="22"/>
              </w:rPr>
              <w:t>с даты заявки</w:t>
            </w:r>
            <w:proofErr w:type="gramEnd"/>
          </w:p>
        </w:tc>
      </w:tr>
      <w:tr w:rsidR="00825721" w:rsidRPr="00246854" w:rsidTr="001058E6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5721" w:rsidRPr="00246854" w:rsidRDefault="00825721" w:rsidP="00A8227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5721" w:rsidRPr="00246854" w:rsidRDefault="00825721" w:rsidP="00A8227C">
            <w:pPr>
              <w:rPr>
                <w:color w:val="000000"/>
              </w:rPr>
            </w:pPr>
            <w:r w:rsidRPr="00246854">
              <w:rPr>
                <w:color w:val="000000"/>
                <w:sz w:val="22"/>
                <w:szCs w:val="22"/>
              </w:rPr>
              <w:t>Приобретение лицензий на П</w:t>
            </w:r>
            <w:r>
              <w:rPr>
                <w:color w:val="000000"/>
                <w:sz w:val="22"/>
                <w:szCs w:val="22"/>
              </w:rPr>
              <w:t>П</w:t>
            </w:r>
            <w:r w:rsidRPr="00246854">
              <w:rPr>
                <w:color w:val="000000"/>
                <w:sz w:val="22"/>
                <w:szCs w:val="22"/>
              </w:rPr>
              <w:t>О (при необходимости)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5721" w:rsidRPr="00246854" w:rsidRDefault="00825721" w:rsidP="00A8227C">
            <w:pPr>
              <w:rPr>
                <w:color w:val="000000"/>
              </w:rPr>
            </w:pPr>
            <w:r w:rsidRPr="00F76E7D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5721" w:rsidRPr="00246854" w:rsidRDefault="00825721" w:rsidP="00CA5163">
            <w:pPr>
              <w:rPr>
                <w:color w:val="000000"/>
              </w:rPr>
            </w:pPr>
            <w:r w:rsidRPr="00246854">
              <w:rPr>
                <w:color w:val="000000"/>
                <w:sz w:val="22"/>
                <w:szCs w:val="22"/>
              </w:rPr>
              <w:t xml:space="preserve">В течение </w:t>
            </w:r>
            <w:r>
              <w:rPr>
                <w:color w:val="000000"/>
                <w:sz w:val="22"/>
                <w:szCs w:val="22"/>
              </w:rPr>
              <w:t>5 рабочих дней</w:t>
            </w:r>
            <w:r w:rsidRPr="00246854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color w:val="000000"/>
                <w:sz w:val="22"/>
                <w:szCs w:val="22"/>
              </w:rPr>
              <w:t>с даты заявки</w:t>
            </w:r>
            <w:proofErr w:type="gramEnd"/>
          </w:p>
        </w:tc>
      </w:tr>
      <w:tr w:rsidR="00825721" w:rsidRPr="00246854" w:rsidTr="001058E6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5721" w:rsidRPr="00246854" w:rsidRDefault="00825721" w:rsidP="00A8227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5721" w:rsidRPr="00246854" w:rsidRDefault="00825721" w:rsidP="00CA5163">
            <w:pPr>
              <w:rPr>
                <w:color w:val="000000"/>
              </w:rPr>
            </w:pPr>
            <w:r w:rsidRPr="00246854">
              <w:rPr>
                <w:color w:val="000000"/>
                <w:sz w:val="22"/>
                <w:szCs w:val="22"/>
              </w:rPr>
              <w:t>Системное администрирование П</w:t>
            </w:r>
            <w:r>
              <w:rPr>
                <w:color w:val="000000"/>
                <w:sz w:val="22"/>
                <w:szCs w:val="22"/>
              </w:rPr>
              <w:t>П</w:t>
            </w:r>
            <w:r w:rsidRPr="00246854">
              <w:rPr>
                <w:color w:val="000000"/>
                <w:sz w:val="22"/>
                <w:szCs w:val="22"/>
              </w:rPr>
              <w:t>О (инсталляция и настройка П</w:t>
            </w:r>
            <w:r>
              <w:rPr>
                <w:color w:val="000000"/>
                <w:sz w:val="22"/>
                <w:szCs w:val="22"/>
              </w:rPr>
              <w:t>П</w:t>
            </w:r>
            <w:r w:rsidRPr="00246854">
              <w:rPr>
                <w:color w:val="000000"/>
                <w:sz w:val="22"/>
                <w:szCs w:val="22"/>
              </w:rPr>
              <w:t>О и обновлений,</w:t>
            </w:r>
            <w:r>
              <w:rPr>
                <w:color w:val="000000"/>
                <w:sz w:val="22"/>
                <w:szCs w:val="22"/>
              </w:rPr>
              <w:t xml:space="preserve"> инсталляция и настройка системного программного обеспечения и его компонентов для функционирования ППО (установка </w:t>
            </w:r>
            <w:proofErr w:type="spellStart"/>
            <w:r>
              <w:rPr>
                <w:color w:val="000000"/>
                <w:sz w:val="22"/>
                <w:szCs w:val="22"/>
              </w:rPr>
              <w:t>патчей</w:t>
            </w:r>
            <w:proofErr w:type="spellEnd"/>
            <w:ins w:id="41" w:author="Койшибаев Кемаль Баянгалиевич" w:date="2019-05-10T10:15:00Z">
              <w:r>
                <w:rPr>
                  <w:color w:val="000000"/>
                  <w:sz w:val="22"/>
                  <w:szCs w:val="22"/>
                </w:rPr>
                <w:t>,</w:t>
              </w:r>
            </w:ins>
            <w:r>
              <w:rPr>
                <w:color w:val="000000"/>
                <w:sz w:val="22"/>
                <w:szCs w:val="22"/>
              </w:rPr>
              <w:t xml:space="preserve"> устраняющих критические уязвимости и повышающих безопасность системы)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обслуживание СУБД, резервное копирование и восстановление данных и </w:t>
            </w:r>
            <w:r w:rsidRPr="001058E6">
              <w:rPr>
                <w:sz w:val="22"/>
                <w:szCs w:val="22"/>
              </w:rPr>
              <w:t>работоспособности компонентов П</w:t>
            </w:r>
            <w:r>
              <w:rPr>
                <w:sz w:val="22"/>
                <w:szCs w:val="22"/>
              </w:rPr>
              <w:t>П</w:t>
            </w:r>
            <w:r w:rsidRPr="001058E6">
              <w:rPr>
                <w:sz w:val="22"/>
                <w:szCs w:val="22"/>
              </w:rPr>
              <w:t>О (в случае её потери)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5721" w:rsidRPr="00246854" w:rsidRDefault="00825721" w:rsidP="00A8227C">
            <w:pPr>
              <w:rPr>
                <w:color w:val="000000"/>
              </w:rPr>
            </w:pPr>
            <w:r w:rsidRPr="00F76E7D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5721" w:rsidRPr="00246854" w:rsidRDefault="00825721" w:rsidP="00A8227C">
            <w:pPr>
              <w:rPr>
                <w:color w:val="000000"/>
              </w:rPr>
            </w:pPr>
            <w:r w:rsidRPr="00246854">
              <w:rPr>
                <w:color w:val="000000"/>
                <w:sz w:val="22"/>
                <w:szCs w:val="22"/>
              </w:rPr>
              <w:t>Постоянно</w:t>
            </w:r>
          </w:p>
        </w:tc>
      </w:tr>
      <w:tr w:rsidR="00825721" w:rsidRPr="00246854" w:rsidTr="0083557F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5721" w:rsidRPr="001058E6" w:rsidRDefault="00825721" w:rsidP="001058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721" w:rsidRPr="00246854" w:rsidRDefault="00825721" w:rsidP="001058E6">
            <w:pPr>
              <w:rPr>
                <w:color w:val="000000"/>
              </w:rPr>
            </w:pPr>
            <w:r w:rsidRPr="00246854">
              <w:rPr>
                <w:color w:val="000000"/>
                <w:sz w:val="22"/>
                <w:szCs w:val="22"/>
              </w:rPr>
              <w:t>Обучение ключевых специалистов</w:t>
            </w:r>
            <w:r>
              <w:rPr>
                <w:color w:val="000000"/>
                <w:sz w:val="22"/>
                <w:szCs w:val="22"/>
              </w:rPr>
              <w:t xml:space="preserve"> Заказчика работе с </w:t>
            </w:r>
            <w:r>
              <w:rPr>
                <w:bCs/>
                <w:sz w:val="22"/>
                <w:szCs w:val="22"/>
              </w:rPr>
              <w:t>ППО</w:t>
            </w:r>
            <w:r w:rsidRPr="00830159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5721" w:rsidRPr="00F76E7D" w:rsidRDefault="00825721" w:rsidP="001058E6">
            <w:pPr>
              <w:rPr>
                <w:color w:val="000000"/>
              </w:rPr>
            </w:pPr>
            <w:r w:rsidRPr="00F76E7D">
              <w:rPr>
                <w:color w:val="000000"/>
                <w:sz w:val="22"/>
                <w:szCs w:val="22"/>
              </w:rPr>
              <w:t>Исполнитель</w:t>
            </w:r>
            <w:r>
              <w:rPr>
                <w:color w:val="000000"/>
                <w:sz w:val="22"/>
                <w:szCs w:val="22"/>
              </w:rPr>
              <w:t xml:space="preserve">/ участие </w:t>
            </w:r>
            <w:proofErr w:type="spellStart"/>
            <w:r>
              <w:rPr>
                <w:color w:val="000000"/>
                <w:sz w:val="22"/>
                <w:szCs w:val="22"/>
              </w:rPr>
              <w:t>вендора</w:t>
            </w:r>
            <w:proofErr w:type="spellEnd"/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5721" w:rsidRPr="00246854" w:rsidRDefault="00825721" w:rsidP="001058E6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Ежегодно по согласованию с Заказчиком</w:t>
            </w:r>
            <w:r w:rsidRPr="00246854">
              <w:rPr>
                <w:color w:val="000000"/>
                <w:sz w:val="22"/>
                <w:szCs w:val="22"/>
              </w:rPr>
              <w:t xml:space="preserve"> (отдельный договор)</w:t>
            </w:r>
          </w:p>
        </w:tc>
      </w:tr>
      <w:tr w:rsidR="00825721" w:rsidRPr="00246854" w:rsidTr="001058E6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5721" w:rsidRPr="00246854" w:rsidRDefault="00825721" w:rsidP="001058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5721" w:rsidRPr="00246854" w:rsidRDefault="00825721" w:rsidP="001058E6">
            <w:pPr>
              <w:rPr>
                <w:color w:val="000000"/>
              </w:rPr>
            </w:pPr>
            <w:r w:rsidRPr="00246854">
              <w:rPr>
                <w:color w:val="000000"/>
                <w:sz w:val="22"/>
                <w:szCs w:val="22"/>
              </w:rPr>
              <w:t xml:space="preserve">Функциональное администрирование </w:t>
            </w:r>
            <w:r>
              <w:rPr>
                <w:bCs/>
                <w:sz w:val="22"/>
                <w:szCs w:val="22"/>
              </w:rPr>
              <w:t xml:space="preserve">ППО </w:t>
            </w:r>
            <w:r w:rsidRPr="00246854">
              <w:rPr>
                <w:color w:val="000000"/>
                <w:sz w:val="22"/>
                <w:szCs w:val="22"/>
              </w:rPr>
              <w:t>(настройка отчётных форм, выгрузка данных и пр.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246854">
              <w:rPr>
                <w:color w:val="000000"/>
                <w:sz w:val="22"/>
                <w:szCs w:val="22"/>
              </w:rPr>
              <w:t>управление учетными записями)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5721" w:rsidRPr="00246854" w:rsidRDefault="00825721" w:rsidP="001058E6">
            <w:pPr>
              <w:rPr>
                <w:color w:val="000000"/>
              </w:rPr>
            </w:pPr>
            <w:r w:rsidRPr="00F76E7D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5721" w:rsidRPr="00246854" w:rsidRDefault="00825721" w:rsidP="001058E6">
            <w:pPr>
              <w:rPr>
                <w:color w:val="000000"/>
              </w:rPr>
            </w:pPr>
            <w:r w:rsidRPr="00246854">
              <w:rPr>
                <w:color w:val="000000"/>
                <w:sz w:val="22"/>
                <w:szCs w:val="22"/>
              </w:rPr>
              <w:t>Постоянно</w:t>
            </w:r>
          </w:p>
        </w:tc>
      </w:tr>
      <w:tr w:rsidR="00825721" w:rsidRPr="00246854" w:rsidTr="001058E6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5721" w:rsidRPr="00246854" w:rsidRDefault="00825721" w:rsidP="001058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721" w:rsidRPr="00246854" w:rsidRDefault="00825721" w:rsidP="001058E6">
            <w:pPr>
              <w:rPr>
                <w:color w:val="000000"/>
              </w:rPr>
            </w:pPr>
            <w:r w:rsidRPr="00246854">
              <w:rPr>
                <w:color w:val="000000"/>
                <w:sz w:val="22"/>
                <w:szCs w:val="22"/>
              </w:rPr>
              <w:t xml:space="preserve">Настройка подключения счетчика/УСПД к </w:t>
            </w:r>
            <w:r>
              <w:rPr>
                <w:bCs/>
                <w:sz w:val="22"/>
                <w:szCs w:val="22"/>
              </w:rPr>
              <w:t>ППО</w:t>
            </w:r>
            <w:r w:rsidRPr="00830159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721" w:rsidRPr="00246854" w:rsidRDefault="00825721" w:rsidP="001058E6">
            <w:pPr>
              <w:rPr>
                <w:color w:val="000000"/>
              </w:rPr>
            </w:pPr>
            <w:r w:rsidRPr="00F76E7D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721" w:rsidRPr="00246854" w:rsidRDefault="00825721" w:rsidP="001058E6">
            <w:pPr>
              <w:rPr>
                <w:color w:val="000000"/>
              </w:rPr>
            </w:pPr>
            <w:r w:rsidRPr="00246854">
              <w:rPr>
                <w:color w:val="000000"/>
                <w:sz w:val="22"/>
                <w:szCs w:val="22"/>
              </w:rPr>
              <w:t xml:space="preserve">В течение </w:t>
            </w:r>
            <w:r>
              <w:rPr>
                <w:color w:val="000000"/>
                <w:sz w:val="22"/>
                <w:szCs w:val="22"/>
              </w:rPr>
              <w:t>1 рабочего дня</w:t>
            </w:r>
            <w:r w:rsidRPr="00246854">
              <w:rPr>
                <w:color w:val="000000"/>
                <w:sz w:val="22"/>
                <w:szCs w:val="22"/>
              </w:rPr>
              <w:t xml:space="preserve"> с момента регистрации заявки от Заказчика</w:t>
            </w:r>
          </w:p>
        </w:tc>
      </w:tr>
      <w:tr w:rsidR="00825721" w:rsidRPr="00246854" w:rsidTr="001058E6">
        <w:trPr>
          <w:trHeight w:val="9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5721" w:rsidRDefault="00825721" w:rsidP="001058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721" w:rsidRPr="00246854" w:rsidRDefault="00825721" w:rsidP="001058E6">
            <w:pPr>
              <w:rPr>
                <w:color w:val="000000"/>
              </w:rPr>
            </w:pPr>
            <w:r w:rsidRPr="001058E6">
              <w:rPr>
                <w:sz w:val="22"/>
                <w:szCs w:val="22"/>
              </w:rPr>
              <w:t xml:space="preserve">Создание/конфигурация отчётов, мнемосхем в количестве </w:t>
            </w:r>
            <w:r>
              <w:rPr>
                <w:sz w:val="22"/>
                <w:szCs w:val="22"/>
              </w:rPr>
              <w:t>до</w:t>
            </w:r>
            <w:r w:rsidRPr="001058E6"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</w:rPr>
              <w:t>0</w:t>
            </w:r>
            <w:r w:rsidRPr="001058E6">
              <w:rPr>
                <w:sz w:val="22"/>
                <w:szCs w:val="22"/>
              </w:rPr>
              <w:t xml:space="preserve"> шт.;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721" w:rsidRPr="00F76E7D" w:rsidRDefault="00825721" w:rsidP="001058E6">
            <w:pPr>
              <w:rPr>
                <w:color w:val="000000"/>
              </w:rPr>
            </w:pPr>
            <w:r w:rsidRPr="00F76E7D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721" w:rsidRPr="00246854" w:rsidRDefault="00825721" w:rsidP="001058E6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В течение 5 рабочих дней </w:t>
            </w:r>
            <w:proofErr w:type="gramStart"/>
            <w:r>
              <w:rPr>
                <w:color w:val="000000"/>
                <w:sz w:val="22"/>
                <w:szCs w:val="22"/>
              </w:rPr>
              <w:t>с даты заявки</w:t>
            </w:r>
            <w:proofErr w:type="gramEnd"/>
          </w:p>
        </w:tc>
      </w:tr>
      <w:tr w:rsidR="00825721" w:rsidRPr="00246854" w:rsidTr="001058E6">
        <w:trPr>
          <w:trHeight w:val="9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5721" w:rsidRPr="00246854" w:rsidRDefault="00825721" w:rsidP="001058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721" w:rsidRPr="00246854" w:rsidRDefault="00825721" w:rsidP="001058E6">
            <w:pPr>
              <w:rPr>
                <w:color w:val="000000"/>
              </w:rPr>
            </w:pPr>
            <w:r w:rsidRPr="00246854">
              <w:rPr>
                <w:color w:val="000000"/>
                <w:sz w:val="22"/>
                <w:szCs w:val="22"/>
              </w:rPr>
              <w:t xml:space="preserve">Обеспечение канала связи от счетчика/УСПД до сервера </w:t>
            </w:r>
            <w:r>
              <w:rPr>
                <w:bCs/>
                <w:sz w:val="22"/>
                <w:szCs w:val="22"/>
              </w:rPr>
              <w:t>ППО</w:t>
            </w:r>
            <w:r w:rsidRPr="00246854">
              <w:rPr>
                <w:color w:val="000000"/>
                <w:sz w:val="22"/>
                <w:szCs w:val="22"/>
              </w:rPr>
              <w:t xml:space="preserve"> (включая поддержку GSM-каналов)</w:t>
            </w:r>
            <w:r>
              <w:rPr>
                <w:color w:val="000000"/>
                <w:sz w:val="22"/>
                <w:szCs w:val="22"/>
              </w:rPr>
              <w:t>, в том числе взаимодействие с провайдерами услуг связи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721" w:rsidRPr="00246854" w:rsidRDefault="00825721" w:rsidP="001058E6">
            <w:pPr>
              <w:rPr>
                <w:color w:val="000000"/>
              </w:rPr>
            </w:pPr>
            <w:r w:rsidRPr="00F76E7D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721" w:rsidRPr="0039276E" w:rsidRDefault="00825721" w:rsidP="0039276E">
            <w:pPr>
              <w:rPr>
                <w:color w:val="000000"/>
              </w:rPr>
            </w:pPr>
            <w:r w:rsidRPr="00246854">
              <w:rPr>
                <w:color w:val="000000"/>
                <w:sz w:val="22"/>
                <w:szCs w:val="22"/>
              </w:rPr>
              <w:t>Обеспечение мониторинга, устранение инциден</w:t>
            </w:r>
            <w:r>
              <w:rPr>
                <w:color w:val="000000"/>
                <w:sz w:val="22"/>
                <w:szCs w:val="22"/>
              </w:rPr>
              <w:t>та проблем со связью в течение 2 рабочих дней.</w:t>
            </w:r>
          </w:p>
        </w:tc>
      </w:tr>
      <w:tr w:rsidR="00825721" w:rsidRPr="00246854" w:rsidTr="001058E6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5721" w:rsidRPr="00246854" w:rsidRDefault="00825721" w:rsidP="001058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5721" w:rsidRPr="00246854" w:rsidRDefault="00825721" w:rsidP="001058E6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</w:t>
            </w:r>
            <w:r w:rsidRPr="00246854">
              <w:rPr>
                <w:color w:val="000000"/>
                <w:sz w:val="22"/>
                <w:szCs w:val="22"/>
              </w:rPr>
              <w:t>ешение проблем, устранение ошибок</w:t>
            </w:r>
            <w:r>
              <w:rPr>
                <w:color w:val="000000"/>
                <w:sz w:val="22"/>
                <w:szCs w:val="22"/>
              </w:rPr>
              <w:t xml:space="preserve"> в работе </w:t>
            </w:r>
            <w:r>
              <w:rPr>
                <w:bCs/>
                <w:sz w:val="22"/>
                <w:szCs w:val="22"/>
              </w:rPr>
              <w:t>ППО</w:t>
            </w:r>
            <w:r w:rsidRPr="00830159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5721" w:rsidRPr="00CA5163" w:rsidRDefault="00825721" w:rsidP="001058E6">
            <w:pPr>
              <w:rPr>
                <w:color w:val="000000"/>
              </w:rPr>
            </w:pPr>
            <w:r w:rsidRPr="00F76E7D">
              <w:rPr>
                <w:color w:val="000000"/>
                <w:sz w:val="22"/>
                <w:szCs w:val="22"/>
              </w:rPr>
              <w:t>Исполнитель</w:t>
            </w:r>
            <w:r w:rsidRPr="00F11FE4">
              <w:rPr>
                <w:color w:val="000000"/>
                <w:sz w:val="22"/>
                <w:szCs w:val="22"/>
              </w:rPr>
              <w:t>/</w:t>
            </w:r>
            <w:r>
              <w:rPr>
                <w:color w:val="000000"/>
                <w:sz w:val="22"/>
                <w:szCs w:val="22"/>
              </w:rPr>
              <w:t xml:space="preserve"> участие </w:t>
            </w:r>
            <w:proofErr w:type="spellStart"/>
            <w:r>
              <w:rPr>
                <w:color w:val="000000"/>
                <w:sz w:val="22"/>
                <w:szCs w:val="22"/>
              </w:rPr>
              <w:t>вендора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ППО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5721" w:rsidRPr="00246854" w:rsidRDefault="00825721" w:rsidP="001058E6">
            <w:pPr>
              <w:rPr>
                <w:color w:val="000000"/>
              </w:rPr>
            </w:pPr>
            <w:r w:rsidRPr="00246854">
              <w:rPr>
                <w:color w:val="000000"/>
                <w:sz w:val="22"/>
                <w:szCs w:val="22"/>
              </w:rPr>
              <w:t>Постоянно</w:t>
            </w:r>
          </w:p>
        </w:tc>
      </w:tr>
      <w:tr w:rsidR="00825721" w:rsidRPr="00246854" w:rsidTr="001058E6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5721" w:rsidRDefault="00825721" w:rsidP="001058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5721" w:rsidRPr="00246854" w:rsidRDefault="00825721" w:rsidP="001058E6">
            <w:pPr>
              <w:rPr>
                <w:color w:val="000000"/>
              </w:rPr>
            </w:pPr>
            <w:r w:rsidRPr="001058E6">
              <w:rPr>
                <w:sz w:val="22"/>
                <w:szCs w:val="22"/>
              </w:rPr>
              <w:t>Помощь в мониторинге работы системы, в анализе сбойных ситуаций и поиске причин сбоев, выделенный специалист в формате телефонной связи и почтового обмена;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5721" w:rsidRPr="00F76E7D" w:rsidRDefault="00825721" w:rsidP="001058E6">
            <w:pPr>
              <w:rPr>
                <w:color w:val="000000"/>
              </w:rPr>
            </w:pPr>
            <w:r w:rsidRPr="00F76E7D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5721" w:rsidRPr="00246854" w:rsidRDefault="00825721" w:rsidP="001058E6">
            <w:pPr>
              <w:rPr>
                <w:color w:val="000000"/>
              </w:rPr>
            </w:pPr>
            <w:r w:rsidRPr="00246854">
              <w:rPr>
                <w:color w:val="000000"/>
                <w:sz w:val="22"/>
                <w:szCs w:val="22"/>
              </w:rPr>
              <w:t>Постоянно</w:t>
            </w:r>
          </w:p>
        </w:tc>
      </w:tr>
      <w:tr w:rsidR="00825721" w:rsidRPr="00246854" w:rsidTr="001058E6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5721" w:rsidRDefault="00825721" w:rsidP="001058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5721" w:rsidRPr="00246854" w:rsidRDefault="00825721" w:rsidP="001058E6">
            <w:pPr>
              <w:rPr>
                <w:color w:val="000000"/>
              </w:rPr>
            </w:pPr>
            <w:r w:rsidRPr="001058E6">
              <w:rPr>
                <w:sz w:val="22"/>
                <w:szCs w:val="22"/>
              </w:rPr>
              <w:t xml:space="preserve">Консультационная помощь при </w:t>
            </w:r>
            <w:r>
              <w:rPr>
                <w:sz w:val="22"/>
                <w:szCs w:val="22"/>
              </w:rPr>
              <w:t xml:space="preserve">конфигурации точек, </w:t>
            </w:r>
            <w:r w:rsidRPr="001058E6">
              <w:rPr>
                <w:sz w:val="22"/>
                <w:szCs w:val="22"/>
              </w:rPr>
              <w:t>импорте/ экспорте данных в другие информационные системы</w:t>
            </w:r>
            <w:r>
              <w:rPr>
                <w:sz w:val="22"/>
                <w:szCs w:val="22"/>
              </w:rPr>
              <w:t>, интеграции систем.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5721" w:rsidRPr="00F76E7D" w:rsidRDefault="00825721" w:rsidP="001058E6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5721" w:rsidRPr="00246854" w:rsidRDefault="00825721" w:rsidP="001058E6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В течение 10 рабочих дней </w:t>
            </w:r>
            <w:proofErr w:type="gramStart"/>
            <w:r>
              <w:rPr>
                <w:color w:val="000000"/>
                <w:sz w:val="22"/>
                <w:szCs w:val="22"/>
              </w:rPr>
              <w:t>с даты заявки</w:t>
            </w:r>
            <w:proofErr w:type="gramEnd"/>
          </w:p>
        </w:tc>
      </w:tr>
      <w:tr w:rsidR="00825721" w:rsidRPr="00246854" w:rsidTr="001058E6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5721" w:rsidRPr="00246854" w:rsidRDefault="00825721" w:rsidP="001058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5721" w:rsidRDefault="00825721" w:rsidP="001058E6">
            <w:pPr>
              <w:rPr>
                <w:color w:val="000000"/>
              </w:rPr>
            </w:pPr>
            <w:r w:rsidRPr="00246854">
              <w:rPr>
                <w:color w:val="000000"/>
                <w:sz w:val="22"/>
                <w:szCs w:val="22"/>
              </w:rPr>
              <w:t>Поддержка пользователей</w:t>
            </w:r>
          </w:p>
          <w:p w:rsidR="00825721" w:rsidRPr="005A2C2B" w:rsidRDefault="00825721" w:rsidP="001058E6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- «горячая линия» </w:t>
            </w:r>
            <w:r w:rsidRPr="005A2C2B">
              <w:rPr>
                <w:color w:val="000000"/>
                <w:sz w:val="22"/>
                <w:szCs w:val="22"/>
              </w:rPr>
              <w:t>8*5</w:t>
            </w:r>
            <w:r>
              <w:rPr>
                <w:color w:val="000000"/>
                <w:sz w:val="22"/>
                <w:szCs w:val="22"/>
              </w:rPr>
              <w:t>;</w:t>
            </w:r>
          </w:p>
          <w:p w:rsidR="00825721" w:rsidRDefault="00825721" w:rsidP="001058E6">
            <w:pPr>
              <w:rPr>
                <w:color w:val="000000"/>
              </w:rPr>
            </w:pPr>
            <w:r w:rsidRPr="005A2C2B">
              <w:rPr>
                <w:color w:val="000000"/>
                <w:sz w:val="22"/>
                <w:szCs w:val="22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базовые консультации по работе ППО</w:t>
            </w:r>
            <w:r>
              <w:rPr>
                <w:spacing w:val="-7"/>
                <w:sz w:val="22"/>
                <w:szCs w:val="22"/>
              </w:rPr>
              <w:t>;</w:t>
            </w:r>
          </w:p>
          <w:p w:rsidR="00825721" w:rsidRPr="005D6A45" w:rsidRDefault="00825721" w:rsidP="001058E6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 предоставление Заказчику документации и справочных материалов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5721" w:rsidRPr="00246854" w:rsidRDefault="00825721" w:rsidP="001058E6">
            <w:pPr>
              <w:rPr>
                <w:color w:val="000000"/>
              </w:rPr>
            </w:pPr>
            <w:r w:rsidRPr="00F76E7D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5721" w:rsidRPr="00246854" w:rsidRDefault="00825721" w:rsidP="001058E6">
            <w:pPr>
              <w:rPr>
                <w:color w:val="000000"/>
              </w:rPr>
            </w:pPr>
            <w:r w:rsidRPr="00246854">
              <w:rPr>
                <w:color w:val="000000"/>
                <w:sz w:val="22"/>
                <w:szCs w:val="22"/>
              </w:rPr>
              <w:t>Постоянно</w:t>
            </w:r>
          </w:p>
        </w:tc>
      </w:tr>
    </w:tbl>
    <w:p w:rsidR="00825721" w:rsidRDefault="00825721" w:rsidP="008D7F45">
      <w:pPr>
        <w:jc w:val="both"/>
        <w:rPr>
          <w:bCs/>
          <w:sz w:val="22"/>
          <w:szCs w:val="22"/>
        </w:rPr>
      </w:pPr>
    </w:p>
    <w:p w:rsidR="00825721" w:rsidRDefault="00825721" w:rsidP="008D7F45">
      <w:pPr>
        <w:jc w:val="both"/>
        <w:rPr>
          <w:bCs/>
          <w:sz w:val="22"/>
          <w:szCs w:val="22"/>
        </w:rPr>
      </w:pPr>
    </w:p>
    <w:p w:rsidR="00825721" w:rsidRDefault="00825721" w:rsidP="008D7F45">
      <w:pPr>
        <w:jc w:val="both"/>
        <w:rPr>
          <w:bCs/>
          <w:sz w:val="22"/>
          <w:szCs w:val="22"/>
        </w:rPr>
      </w:pPr>
    </w:p>
    <w:p w:rsidR="00825721" w:rsidRPr="002135FB" w:rsidRDefault="00825721" w:rsidP="002135FB">
      <w:pPr>
        <w:numPr>
          <w:ilvl w:val="2"/>
          <w:numId w:val="15"/>
        </w:numPr>
        <w:ind w:left="1134"/>
        <w:outlineLvl w:val="0"/>
        <w:rPr>
          <w:sz w:val="22"/>
          <w:szCs w:val="22"/>
        </w:rPr>
      </w:pPr>
      <w:r w:rsidRPr="002135FB">
        <w:rPr>
          <w:sz w:val="22"/>
          <w:szCs w:val="22"/>
        </w:rPr>
        <w:t xml:space="preserve">Регламент предоставления сервиса: </w:t>
      </w:r>
      <w:r w:rsidRPr="008D7F45">
        <w:rPr>
          <w:sz w:val="22"/>
          <w:szCs w:val="22"/>
        </w:rPr>
        <w:t>в</w:t>
      </w:r>
      <w:r w:rsidRPr="0037030E">
        <w:rPr>
          <w:sz w:val="22"/>
          <w:szCs w:val="22"/>
        </w:rPr>
        <w:t xml:space="preserve"> рабочие дни с 09:00 до 18:00.</w:t>
      </w:r>
    </w:p>
    <w:p w:rsidR="00825721" w:rsidRPr="00891221" w:rsidRDefault="00825721" w:rsidP="00891221">
      <w:pPr>
        <w:numPr>
          <w:ilvl w:val="2"/>
          <w:numId w:val="15"/>
        </w:numPr>
        <w:ind w:left="1134"/>
        <w:outlineLvl w:val="0"/>
        <w:rPr>
          <w:sz w:val="22"/>
          <w:szCs w:val="22"/>
        </w:rPr>
      </w:pPr>
      <w:r w:rsidRPr="002135FB">
        <w:rPr>
          <w:sz w:val="22"/>
          <w:szCs w:val="22"/>
        </w:rPr>
        <w:t>Исполнитель гарантирует обеспечить восстановление работы ППО в</w:t>
      </w:r>
      <w:r w:rsidRPr="00891221">
        <w:rPr>
          <w:sz w:val="22"/>
          <w:szCs w:val="22"/>
        </w:rPr>
        <w:t xml:space="preserve"> следующие сроки</w:t>
      </w:r>
      <w:r>
        <w:rPr>
          <w:sz w:val="22"/>
          <w:szCs w:val="22"/>
        </w:rPr>
        <w:t xml:space="preserve"> с момента регистрации заявки</w:t>
      </w:r>
      <w:r w:rsidRPr="00891221">
        <w:rPr>
          <w:sz w:val="22"/>
          <w:szCs w:val="22"/>
        </w:rPr>
        <w:t>:</w:t>
      </w:r>
    </w:p>
    <w:p w:rsidR="00825721" w:rsidRDefault="00825721" w:rsidP="00C62B67">
      <w:pPr>
        <w:pStyle w:val="a4"/>
        <w:ind w:left="480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:rsidR="00825721" w:rsidRDefault="00825721" w:rsidP="00193B1B">
      <w:pPr>
        <w:pStyle w:val="a4"/>
        <w:ind w:left="48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                                                </w:t>
      </w:r>
    </w:p>
    <w:p w:rsidR="00825721" w:rsidRPr="009631C3" w:rsidRDefault="00825721" w:rsidP="00193B1B">
      <w:pPr>
        <w:pStyle w:val="a4"/>
        <w:ind w:left="480"/>
        <w:jc w:val="both"/>
        <w:rPr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                                                       </w:t>
      </w:r>
      <w:r w:rsidRPr="009631C3">
        <w:rPr>
          <w:i/>
          <w:sz w:val="22"/>
          <w:szCs w:val="22"/>
        </w:rPr>
        <w:t xml:space="preserve">Таблица № </w:t>
      </w:r>
      <w:r>
        <w:rPr>
          <w:i/>
          <w:sz w:val="22"/>
          <w:szCs w:val="22"/>
        </w:rPr>
        <w:t>2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3"/>
        <w:gridCol w:w="4394"/>
        <w:gridCol w:w="1559"/>
        <w:gridCol w:w="1701"/>
      </w:tblGrid>
      <w:tr w:rsidR="00825721" w:rsidRPr="002532B6" w:rsidTr="007C55F9">
        <w:trPr>
          <w:cantSplit/>
          <w:trHeight w:val="330"/>
        </w:trPr>
        <w:tc>
          <w:tcPr>
            <w:tcW w:w="5807" w:type="dxa"/>
            <w:gridSpan w:val="2"/>
          </w:tcPr>
          <w:p w:rsidR="00825721" w:rsidRPr="002532B6" w:rsidRDefault="00825721" w:rsidP="00A8227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Инциденты</w:t>
            </w:r>
          </w:p>
        </w:tc>
        <w:tc>
          <w:tcPr>
            <w:tcW w:w="1559" w:type="dxa"/>
            <w:vMerge w:val="restart"/>
          </w:tcPr>
          <w:p w:rsidR="00825721" w:rsidRPr="002532B6" w:rsidRDefault="00825721" w:rsidP="00891221">
            <w:pPr>
              <w:jc w:val="center"/>
              <w:rPr>
                <w:b/>
                <w:bCs/>
              </w:rPr>
            </w:pPr>
            <w:r w:rsidRPr="002532B6">
              <w:rPr>
                <w:b/>
                <w:bCs/>
                <w:iCs/>
                <w:sz w:val="22"/>
                <w:szCs w:val="22"/>
              </w:rPr>
              <w:t>Время реакции</w:t>
            </w:r>
          </w:p>
        </w:tc>
        <w:tc>
          <w:tcPr>
            <w:tcW w:w="1701" w:type="dxa"/>
            <w:vMerge w:val="restart"/>
          </w:tcPr>
          <w:p w:rsidR="00825721" w:rsidRPr="002532B6" w:rsidRDefault="00825721" w:rsidP="00891221">
            <w:pPr>
              <w:jc w:val="center"/>
              <w:rPr>
                <w:b/>
                <w:bCs/>
                <w:iCs/>
              </w:rPr>
            </w:pPr>
            <w:r w:rsidRPr="002532B6">
              <w:rPr>
                <w:b/>
                <w:bCs/>
                <w:iCs/>
                <w:sz w:val="22"/>
                <w:szCs w:val="22"/>
              </w:rPr>
              <w:t>Время устранения</w:t>
            </w:r>
          </w:p>
        </w:tc>
      </w:tr>
      <w:tr w:rsidR="00825721" w:rsidRPr="002532B6" w:rsidTr="007C55F9">
        <w:trPr>
          <w:cantSplit/>
          <w:trHeight w:val="330"/>
        </w:trPr>
        <w:tc>
          <w:tcPr>
            <w:tcW w:w="1413" w:type="dxa"/>
          </w:tcPr>
          <w:p w:rsidR="00825721" w:rsidRPr="002532B6" w:rsidRDefault="00825721" w:rsidP="00A8227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Критичность</w:t>
            </w:r>
          </w:p>
        </w:tc>
        <w:tc>
          <w:tcPr>
            <w:tcW w:w="4394" w:type="dxa"/>
          </w:tcPr>
          <w:p w:rsidR="00825721" w:rsidRPr="002532B6" w:rsidRDefault="00825721" w:rsidP="00A8227C">
            <w:pPr>
              <w:jc w:val="center"/>
              <w:rPr>
                <w:b/>
                <w:bCs/>
              </w:rPr>
            </w:pPr>
            <w:r w:rsidRPr="002532B6">
              <w:rPr>
                <w:b/>
                <w:bCs/>
                <w:sz w:val="22"/>
                <w:szCs w:val="22"/>
              </w:rPr>
              <w:t>Определение</w:t>
            </w:r>
          </w:p>
        </w:tc>
        <w:tc>
          <w:tcPr>
            <w:tcW w:w="1559" w:type="dxa"/>
            <w:vMerge/>
          </w:tcPr>
          <w:p w:rsidR="00825721" w:rsidRPr="002532B6" w:rsidRDefault="00825721" w:rsidP="00891221">
            <w:pPr>
              <w:jc w:val="center"/>
              <w:rPr>
                <w:bCs/>
              </w:rPr>
            </w:pPr>
          </w:p>
        </w:tc>
        <w:tc>
          <w:tcPr>
            <w:tcW w:w="1701" w:type="dxa"/>
            <w:vMerge/>
          </w:tcPr>
          <w:p w:rsidR="00825721" w:rsidRPr="002532B6" w:rsidRDefault="00825721" w:rsidP="00891221">
            <w:pPr>
              <w:jc w:val="center"/>
              <w:rPr>
                <w:bCs/>
              </w:rPr>
            </w:pPr>
          </w:p>
        </w:tc>
      </w:tr>
      <w:tr w:rsidR="00825721" w:rsidRPr="002532B6" w:rsidTr="007C55F9">
        <w:trPr>
          <w:cantSplit/>
          <w:trHeight w:val="323"/>
        </w:trPr>
        <w:tc>
          <w:tcPr>
            <w:tcW w:w="1413" w:type="dxa"/>
          </w:tcPr>
          <w:p w:rsidR="00825721" w:rsidRPr="002532B6" w:rsidRDefault="00825721" w:rsidP="00D97C95">
            <w:pPr>
              <w:rPr>
                <w:b/>
                <w:bCs/>
              </w:rPr>
            </w:pPr>
            <w:r>
              <w:rPr>
                <w:sz w:val="22"/>
                <w:szCs w:val="22"/>
              </w:rPr>
              <w:t>Низкая</w:t>
            </w:r>
          </w:p>
        </w:tc>
        <w:tc>
          <w:tcPr>
            <w:tcW w:w="4394" w:type="dxa"/>
          </w:tcPr>
          <w:p w:rsidR="00825721" w:rsidRPr="002532B6" w:rsidRDefault="00825721" w:rsidP="007564B4">
            <w:pPr>
              <w:ind w:right="111"/>
              <w:jc w:val="both"/>
            </w:pPr>
            <w:r>
              <w:rPr>
                <w:sz w:val="22"/>
                <w:szCs w:val="22"/>
              </w:rPr>
              <w:t>Полная неработоспособность ППО или части его функционала в течение 8 рабочих часов</w:t>
            </w:r>
          </w:p>
        </w:tc>
        <w:tc>
          <w:tcPr>
            <w:tcW w:w="1559" w:type="dxa"/>
          </w:tcPr>
          <w:p w:rsidR="00825721" w:rsidRPr="002532B6" w:rsidRDefault="00825721" w:rsidP="00891221">
            <w:pPr>
              <w:jc w:val="center"/>
              <w:rPr>
                <w:bCs/>
              </w:rPr>
            </w:pPr>
            <w:r w:rsidRPr="002532B6">
              <w:rPr>
                <w:sz w:val="22"/>
                <w:szCs w:val="22"/>
              </w:rPr>
              <w:t>1 рабочий день</w:t>
            </w:r>
          </w:p>
        </w:tc>
        <w:tc>
          <w:tcPr>
            <w:tcW w:w="1701" w:type="dxa"/>
          </w:tcPr>
          <w:p w:rsidR="00825721" w:rsidRPr="002532B6" w:rsidRDefault="00825721" w:rsidP="00891221">
            <w:pPr>
              <w:jc w:val="center"/>
              <w:rPr>
                <w:bCs/>
              </w:rPr>
            </w:pPr>
            <w:r>
              <w:rPr>
                <w:sz w:val="22"/>
                <w:szCs w:val="22"/>
              </w:rPr>
              <w:t>3</w:t>
            </w:r>
            <w:r w:rsidRPr="002532B6">
              <w:rPr>
                <w:sz w:val="22"/>
                <w:szCs w:val="22"/>
              </w:rPr>
              <w:t xml:space="preserve"> рабочих дней</w:t>
            </w:r>
          </w:p>
        </w:tc>
      </w:tr>
      <w:tr w:rsidR="00825721" w:rsidRPr="002532B6" w:rsidTr="007C55F9">
        <w:trPr>
          <w:cantSplit/>
          <w:trHeight w:val="231"/>
        </w:trPr>
        <w:tc>
          <w:tcPr>
            <w:tcW w:w="1413" w:type="dxa"/>
          </w:tcPr>
          <w:p w:rsidR="00825721" w:rsidRPr="002532B6" w:rsidRDefault="00825721" w:rsidP="00D97C95">
            <w:r>
              <w:rPr>
                <w:sz w:val="22"/>
                <w:szCs w:val="22"/>
              </w:rPr>
              <w:t>Средняя</w:t>
            </w:r>
          </w:p>
        </w:tc>
        <w:tc>
          <w:tcPr>
            <w:tcW w:w="4394" w:type="dxa"/>
          </w:tcPr>
          <w:p w:rsidR="00825721" w:rsidRPr="002532B6" w:rsidRDefault="00825721" w:rsidP="007564B4">
            <w:pPr>
              <w:ind w:right="111"/>
              <w:jc w:val="both"/>
            </w:pPr>
            <w:r>
              <w:rPr>
                <w:sz w:val="22"/>
                <w:szCs w:val="22"/>
              </w:rPr>
              <w:t>Полная неработоспособность ППО или части его функционала от 1 рабочего дня</w:t>
            </w:r>
          </w:p>
        </w:tc>
        <w:tc>
          <w:tcPr>
            <w:tcW w:w="1559" w:type="dxa"/>
          </w:tcPr>
          <w:p w:rsidR="00825721" w:rsidRPr="002532B6" w:rsidRDefault="00825721" w:rsidP="00891221">
            <w:pPr>
              <w:jc w:val="center"/>
            </w:pPr>
            <w:r>
              <w:rPr>
                <w:sz w:val="22"/>
                <w:szCs w:val="22"/>
              </w:rPr>
              <w:t>1 рабочий день</w:t>
            </w:r>
          </w:p>
        </w:tc>
        <w:tc>
          <w:tcPr>
            <w:tcW w:w="1701" w:type="dxa"/>
          </w:tcPr>
          <w:p w:rsidR="00825721" w:rsidRPr="002532B6" w:rsidRDefault="00825721" w:rsidP="00891221">
            <w:pPr>
              <w:jc w:val="center"/>
            </w:pPr>
            <w:r>
              <w:rPr>
                <w:sz w:val="22"/>
                <w:szCs w:val="22"/>
              </w:rPr>
              <w:t>2 рабочих дня</w:t>
            </w:r>
          </w:p>
        </w:tc>
      </w:tr>
      <w:tr w:rsidR="00825721" w:rsidRPr="002532B6" w:rsidTr="007C55F9">
        <w:trPr>
          <w:cantSplit/>
          <w:trHeight w:val="231"/>
        </w:trPr>
        <w:tc>
          <w:tcPr>
            <w:tcW w:w="1413" w:type="dxa"/>
          </w:tcPr>
          <w:p w:rsidR="00825721" w:rsidRPr="002532B6" w:rsidRDefault="00825721" w:rsidP="00D97C95">
            <w:pPr>
              <w:jc w:val="both"/>
            </w:pPr>
            <w:r w:rsidRPr="002532B6">
              <w:rPr>
                <w:sz w:val="22"/>
                <w:szCs w:val="22"/>
              </w:rPr>
              <w:t>Высокая</w:t>
            </w:r>
          </w:p>
        </w:tc>
        <w:tc>
          <w:tcPr>
            <w:tcW w:w="4394" w:type="dxa"/>
          </w:tcPr>
          <w:p w:rsidR="00825721" w:rsidRPr="002532B6" w:rsidRDefault="00825721" w:rsidP="007564B4">
            <w:pPr>
              <w:ind w:right="111"/>
              <w:jc w:val="both"/>
            </w:pPr>
            <w:r>
              <w:rPr>
                <w:sz w:val="22"/>
                <w:szCs w:val="22"/>
              </w:rPr>
              <w:t>Полная неработоспособность ППО или части его функционала в отчетный период</w:t>
            </w:r>
          </w:p>
        </w:tc>
        <w:tc>
          <w:tcPr>
            <w:tcW w:w="1559" w:type="dxa"/>
          </w:tcPr>
          <w:p w:rsidR="00825721" w:rsidRPr="002532B6" w:rsidRDefault="00825721" w:rsidP="005D6A45">
            <w:pPr>
              <w:jc w:val="center"/>
            </w:pPr>
            <w:r>
              <w:rPr>
                <w:sz w:val="22"/>
                <w:szCs w:val="22"/>
              </w:rPr>
              <w:t>6 рабочих часов</w:t>
            </w:r>
          </w:p>
        </w:tc>
        <w:tc>
          <w:tcPr>
            <w:tcW w:w="1701" w:type="dxa"/>
          </w:tcPr>
          <w:p w:rsidR="00825721" w:rsidRPr="002532B6" w:rsidRDefault="00825721" w:rsidP="003B36D5">
            <w:pPr>
              <w:jc w:val="center"/>
            </w:pPr>
            <w:r>
              <w:rPr>
                <w:sz w:val="22"/>
                <w:szCs w:val="22"/>
              </w:rPr>
              <w:t>24 часа</w:t>
            </w:r>
          </w:p>
        </w:tc>
      </w:tr>
      <w:tr w:rsidR="00825721" w:rsidRPr="002532B6" w:rsidTr="007C55F9">
        <w:trPr>
          <w:cantSplit/>
          <w:trHeight w:val="70"/>
        </w:trPr>
        <w:tc>
          <w:tcPr>
            <w:tcW w:w="1413" w:type="dxa"/>
          </w:tcPr>
          <w:p w:rsidR="00825721" w:rsidRPr="002532B6" w:rsidRDefault="00825721" w:rsidP="007C55F9">
            <w:pPr>
              <w:jc w:val="both"/>
            </w:pPr>
            <w:r>
              <w:rPr>
                <w:sz w:val="22"/>
                <w:szCs w:val="22"/>
              </w:rPr>
              <w:t>Высокая</w:t>
            </w:r>
          </w:p>
        </w:tc>
        <w:tc>
          <w:tcPr>
            <w:tcW w:w="4394" w:type="dxa"/>
          </w:tcPr>
          <w:p w:rsidR="00825721" w:rsidRPr="002532B6" w:rsidRDefault="00825721" w:rsidP="007C55F9">
            <w:pPr>
              <w:jc w:val="both"/>
            </w:pPr>
            <w:r>
              <w:rPr>
                <w:sz w:val="22"/>
                <w:szCs w:val="22"/>
              </w:rPr>
              <w:t>Отсутствие доступа к серверу ППО</w:t>
            </w:r>
          </w:p>
        </w:tc>
        <w:tc>
          <w:tcPr>
            <w:tcW w:w="1559" w:type="dxa"/>
          </w:tcPr>
          <w:p w:rsidR="00825721" w:rsidRPr="002532B6" w:rsidRDefault="00825721" w:rsidP="00891221">
            <w:pPr>
              <w:jc w:val="center"/>
            </w:pPr>
            <w:r>
              <w:rPr>
                <w:sz w:val="22"/>
                <w:szCs w:val="22"/>
              </w:rPr>
              <w:t>6 рабочих часов</w:t>
            </w:r>
          </w:p>
        </w:tc>
        <w:tc>
          <w:tcPr>
            <w:tcW w:w="1701" w:type="dxa"/>
          </w:tcPr>
          <w:p w:rsidR="00825721" w:rsidRPr="002135FB" w:rsidRDefault="00825721" w:rsidP="007564B4">
            <w:pPr>
              <w:jc w:val="center"/>
            </w:pPr>
            <w:r>
              <w:rPr>
                <w:sz w:val="22"/>
                <w:szCs w:val="22"/>
              </w:rPr>
              <w:t>24 ч</w:t>
            </w:r>
            <w:r w:rsidRPr="002135FB">
              <w:rPr>
                <w:sz w:val="22"/>
                <w:szCs w:val="22"/>
              </w:rPr>
              <w:t>аса</w:t>
            </w:r>
          </w:p>
        </w:tc>
      </w:tr>
    </w:tbl>
    <w:p w:rsidR="00825721" w:rsidRPr="003B36D5" w:rsidRDefault="00825721" w:rsidP="00D97C95">
      <w:pPr>
        <w:jc w:val="both"/>
        <w:rPr>
          <w:bCs/>
          <w:sz w:val="22"/>
          <w:szCs w:val="22"/>
          <w:u w:val="single"/>
        </w:rPr>
      </w:pPr>
    </w:p>
    <w:p w:rsidR="00825721" w:rsidRPr="002135FB" w:rsidRDefault="00825721" w:rsidP="00760532">
      <w:pPr>
        <w:pStyle w:val="a4"/>
        <w:numPr>
          <w:ilvl w:val="2"/>
          <w:numId w:val="15"/>
        </w:numPr>
        <w:ind w:left="1134"/>
        <w:jc w:val="both"/>
        <w:outlineLvl w:val="0"/>
        <w:rPr>
          <w:sz w:val="22"/>
          <w:szCs w:val="22"/>
        </w:rPr>
      </w:pPr>
      <w:bookmarkStart w:id="42" w:name="_Toc370206149"/>
      <w:r w:rsidRPr="002135FB">
        <w:rPr>
          <w:sz w:val="22"/>
          <w:szCs w:val="22"/>
        </w:rPr>
        <w:t>Исполнитель обязан:</w:t>
      </w:r>
    </w:p>
    <w:p w:rsidR="00825721" w:rsidRDefault="00825721" w:rsidP="00760532">
      <w:pPr>
        <w:pStyle w:val="a4"/>
        <w:numPr>
          <w:ilvl w:val="3"/>
          <w:numId w:val="15"/>
        </w:numPr>
        <w:ind w:left="1843"/>
        <w:jc w:val="both"/>
        <w:outlineLvl w:val="0"/>
        <w:rPr>
          <w:sz w:val="22"/>
          <w:szCs w:val="22"/>
        </w:rPr>
      </w:pPr>
      <w:proofErr w:type="gramStart"/>
      <w:r w:rsidRPr="0026522A">
        <w:rPr>
          <w:sz w:val="22"/>
          <w:szCs w:val="22"/>
        </w:rPr>
        <w:t xml:space="preserve">Предоставить </w:t>
      </w:r>
      <w:r>
        <w:rPr>
          <w:sz w:val="22"/>
          <w:szCs w:val="22"/>
        </w:rPr>
        <w:t xml:space="preserve">Заказчику </w:t>
      </w:r>
      <w:r w:rsidRPr="0026522A">
        <w:rPr>
          <w:sz w:val="22"/>
          <w:szCs w:val="22"/>
        </w:rPr>
        <w:t xml:space="preserve">инструкции по </w:t>
      </w:r>
      <w:r>
        <w:rPr>
          <w:sz w:val="22"/>
          <w:szCs w:val="22"/>
        </w:rPr>
        <w:t xml:space="preserve">использованию и </w:t>
      </w:r>
      <w:r w:rsidRPr="0026522A">
        <w:rPr>
          <w:sz w:val="22"/>
          <w:szCs w:val="22"/>
        </w:rPr>
        <w:t xml:space="preserve">администрированию обслуживаемого </w:t>
      </w:r>
      <w:r>
        <w:rPr>
          <w:sz w:val="22"/>
          <w:szCs w:val="22"/>
        </w:rPr>
        <w:t>ППО</w:t>
      </w:r>
      <w:r>
        <w:rPr>
          <w:spacing w:val="-7"/>
          <w:sz w:val="22"/>
          <w:szCs w:val="22"/>
        </w:rPr>
        <w:t xml:space="preserve">, </w:t>
      </w:r>
      <w:r>
        <w:rPr>
          <w:sz w:val="22"/>
          <w:szCs w:val="22"/>
        </w:rPr>
        <w:t xml:space="preserve">в том числе официальные руководства от </w:t>
      </w:r>
      <w:proofErr w:type="spellStart"/>
      <w:r>
        <w:rPr>
          <w:sz w:val="22"/>
          <w:szCs w:val="22"/>
        </w:rPr>
        <w:t>вендора</w:t>
      </w:r>
      <w:proofErr w:type="spellEnd"/>
      <w:r w:rsidRPr="0026522A">
        <w:rPr>
          <w:sz w:val="22"/>
          <w:szCs w:val="22"/>
        </w:rPr>
        <w:t>.</w:t>
      </w:r>
      <w:proofErr w:type="gramEnd"/>
    </w:p>
    <w:p w:rsidR="00825721" w:rsidRDefault="00825721" w:rsidP="00760532">
      <w:pPr>
        <w:pStyle w:val="a4"/>
        <w:numPr>
          <w:ilvl w:val="3"/>
          <w:numId w:val="15"/>
        </w:numPr>
        <w:ind w:left="1843"/>
        <w:jc w:val="both"/>
        <w:outlineLvl w:val="0"/>
        <w:rPr>
          <w:sz w:val="22"/>
          <w:szCs w:val="22"/>
        </w:rPr>
      </w:pPr>
      <w:r w:rsidRPr="002135FB">
        <w:rPr>
          <w:sz w:val="22"/>
          <w:szCs w:val="22"/>
        </w:rPr>
        <w:t xml:space="preserve">Разработать инструкции </w:t>
      </w:r>
      <w:r>
        <w:rPr>
          <w:sz w:val="22"/>
          <w:szCs w:val="22"/>
        </w:rPr>
        <w:t xml:space="preserve">по резервированию ППО, системных настроек и СУБД, а также </w:t>
      </w:r>
      <w:r w:rsidRPr="002135FB">
        <w:rPr>
          <w:sz w:val="22"/>
          <w:szCs w:val="22"/>
        </w:rPr>
        <w:t>обеспечить ежемесячное резервное копирование настроек ППО.</w:t>
      </w:r>
    </w:p>
    <w:p w:rsidR="00825721" w:rsidRDefault="00825721" w:rsidP="00760532">
      <w:pPr>
        <w:pStyle w:val="a4"/>
        <w:numPr>
          <w:ilvl w:val="3"/>
          <w:numId w:val="15"/>
        </w:numPr>
        <w:ind w:left="1843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lastRenderedPageBreak/>
        <w:t>Разработать и поддерживать в актуальном состоянии и на ежеквартальной основе передавать Заказчику схемы физического и логического взаимодействия информационной системы АСКУЭ</w:t>
      </w:r>
      <w:r w:rsidRPr="005A2C2B">
        <w:rPr>
          <w:sz w:val="22"/>
          <w:szCs w:val="22"/>
        </w:rPr>
        <w:t>/</w:t>
      </w:r>
      <w:r>
        <w:rPr>
          <w:sz w:val="22"/>
          <w:szCs w:val="22"/>
        </w:rPr>
        <w:t xml:space="preserve">АСКУТЭ. </w:t>
      </w:r>
    </w:p>
    <w:p w:rsidR="00825721" w:rsidRDefault="00825721" w:rsidP="00760532">
      <w:pPr>
        <w:pStyle w:val="a4"/>
        <w:numPr>
          <w:ilvl w:val="3"/>
          <w:numId w:val="15"/>
        </w:numPr>
        <w:ind w:left="1843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Предоставить Заказчику права на самостоятельное заведение приборов учета и УСПД в ППО;</w:t>
      </w:r>
    </w:p>
    <w:p w:rsidR="00825721" w:rsidRPr="002135FB" w:rsidRDefault="00825721" w:rsidP="00760532">
      <w:pPr>
        <w:pStyle w:val="a4"/>
        <w:numPr>
          <w:ilvl w:val="3"/>
          <w:numId w:val="15"/>
        </w:numPr>
        <w:ind w:left="1843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Предоставить заказчику административные логины и пароли от системного программного обеспечения, административные логины и пароли от ППО, пароль от учетных записей </w:t>
      </w:r>
      <w:r>
        <w:rPr>
          <w:sz w:val="22"/>
          <w:szCs w:val="22"/>
          <w:lang w:val="en-US"/>
        </w:rPr>
        <w:t>SYS</w:t>
      </w:r>
      <w:r w:rsidRPr="007564B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 </w:t>
      </w:r>
      <w:r>
        <w:rPr>
          <w:sz w:val="22"/>
          <w:szCs w:val="22"/>
          <w:lang w:val="en-US"/>
        </w:rPr>
        <w:t>SYSTEM</w:t>
      </w:r>
      <w:r w:rsidRPr="007564B4">
        <w:rPr>
          <w:sz w:val="22"/>
          <w:szCs w:val="22"/>
        </w:rPr>
        <w:t xml:space="preserve"> </w:t>
      </w:r>
      <w:r>
        <w:rPr>
          <w:sz w:val="22"/>
          <w:szCs w:val="22"/>
        </w:rPr>
        <w:t>базы данных</w:t>
      </w:r>
      <w:r w:rsidRPr="007564B4">
        <w:rPr>
          <w:sz w:val="22"/>
          <w:szCs w:val="22"/>
        </w:rPr>
        <w:t>.</w:t>
      </w:r>
      <w:r>
        <w:rPr>
          <w:sz w:val="22"/>
          <w:szCs w:val="22"/>
        </w:rPr>
        <w:t xml:space="preserve"> В случае их смены (плановая смена, компрометация пароля и т.д.) в тот же день передать обновленный пароль Заказчику. </w:t>
      </w:r>
    </w:p>
    <w:p w:rsidR="00825721" w:rsidRPr="002135FB" w:rsidRDefault="00825721" w:rsidP="002135FB">
      <w:pPr>
        <w:pStyle w:val="a4"/>
        <w:ind w:left="3672"/>
        <w:jc w:val="both"/>
        <w:outlineLvl w:val="0"/>
        <w:rPr>
          <w:bCs/>
          <w:sz w:val="22"/>
          <w:szCs w:val="22"/>
          <w:highlight w:val="yellow"/>
        </w:rPr>
      </w:pPr>
    </w:p>
    <w:p w:rsidR="00825721" w:rsidRDefault="00825721" w:rsidP="00364728">
      <w:pPr>
        <w:ind w:left="578"/>
        <w:rPr>
          <w:b/>
          <w:bCs/>
          <w:sz w:val="22"/>
          <w:szCs w:val="22"/>
        </w:rPr>
      </w:pPr>
    </w:p>
    <w:p w:rsidR="00825721" w:rsidRDefault="00825721" w:rsidP="002135FB">
      <w:pPr>
        <w:pStyle w:val="a4"/>
        <w:keepNext/>
        <w:numPr>
          <w:ilvl w:val="0"/>
          <w:numId w:val="15"/>
        </w:numPr>
        <w:rPr>
          <w:b/>
          <w:bCs/>
          <w:sz w:val="22"/>
          <w:szCs w:val="22"/>
        </w:rPr>
      </w:pPr>
      <w:bookmarkStart w:id="43" w:name="_Toc370206161"/>
      <w:bookmarkStart w:id="44" w:name="_Toc246500793"/>
      <w:bookmarkEnd w:id="42"/>
      <w:r w:rsidRPr="002135FB">
        <w:rPr>
          <w:b/>
          <w:bCs/>
          <w:sz w:val="22"/>
          <w:szCs w:val="22"/>
        </w:rPr>
        <w:t>Регламент оказания Услуг</w:t>
      </w:r>
      <w:bookmarkStart w:id="45" w:name="_Toc310337249"/>
      <w:bookmarkStart w:id="46" w:name="_Toc340421333"/>
      <w:bookmarkEnd w:id="43"/>
    </w:p>
    <w:p w:rsidR="00825721" w:rsidRPr="002135FB" w:rsidRDefault="00825721" w:rsidP="0037030E">
      <w:pPr>
        <w:pStyle w:val="a4"/>
        <w:keepNext/>
        <w:ind w:left="480"/>
        <w:rPr>
          <w:b/>
          <w:bCs/>
          <w:sz w:val="22"/>
          <w:szCs w:val="22"/>
        </w:rPr>
      </w:pPr>
    </w:p>
    <w:p w:rsidR="00825721" w:rsidRDefault="00825721" w:rsidP="002135FB">
      <w:pPr>
        <w:numPr>
          <w:ilvl w:val="1"/>
          <w:numId w:val="19"/>
        </w:numPr>
        <w:tabs>
          <w:tab w:val="num" w:pos="1134"/>
        </w:tabs>
        <w:ind w:left="1128"/>
        <w:jc w:val="both"/>
        <w:rPr>
          <w:bCs/>
          <w:sz w:val="22"/>
          <w:szCs w:val="22"/>
        </w:rPr>
      </w:pPr>
      <w:bookmarkStart w:id="47" w:name="_Toc370206166"/>
      <w:bookmarkEnd w:id="45"/>
      <w:bookmarkEnd w:id="46"/>
      <w:r>
        <w:rPr>
          <w:bCs/>
          <w:sz w:val="22"/>
          <w:szCs w:val="22"/>
        </w:rPr>
        <w:t>С</w:t>
      </w:r>
      <w:r w:rsidRPr="00534D86">
        <w:rPr>
          <w:bCs/>
          <w:sz w:val="22"/>
          <w:szCs w:val="22"/>
        </w:rPr>
        <w:t>истема поддержки пользователей должна осуществлять текущий мониторинг и контроль хода исполнения заявок и качества оказания услуг.</w:t>
      </w:r>
      <w:bookmarkEnd w:id="47"/>
      <w:r w:rsidRPr="00534D86">
        <w:rPr>
          <w:bCs/>
          <w:sz w:val="22"/>
          <w:szCs w:val="22"/>
        </w:rPr>
        <w:t xml:space="preserve"> </w:t>
      </w:r>
    </w:p>
    <w:p w:rsidR="00825721" w:rsidRDefault="00825721" w:rsidP="002135FB">
      <w:pPr>
        <w:numPr>
          <w:ilvl w:val="1"/>
          <w:numId w:val="19"/>
        </w:numPr>
        <w:ind w:left="112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Регламент и с</w:t>
      </w:r>
      <w:r w:rsidRPr="007E16A7">
        <w:rPr>
          <w:bCs/>
          <w:sz w:val="22"/>
          <w:szCs w:val="22"/>
        </w:rPr>
        <w:t>роки выполнения услуг, не оговоренны</w:t>
      </w:r>
      <w:r>
        <w:rPr>
          <w:bCs/>
          <w:sz w:val="22"/>
          <w:szCs w:val="22"/>
        </w:rPr>
        <w:t>е</w:t>
      </w:r>
      <w:r w:rsidRPr="007E16A7">
        <w:rPr>
          <w:bCs/>
          <w:sz w:val="22"/>
          <w:szCs w:val="22"/>
        </w:rPr>
        <w:t xml:space="preserve"> в настоящей спецификации, Исполнитель согласовывает с Заказчиком отдельно.</w:t>
      </w:r>
    </w:p>
    <w:p w:rsidR="00825721" w:rsidRPr="00F76E7D" w:rsidRDefault="00825721" w:rsidP="002135FB">
      <w:pPr>
        <w:pStyle w:val="a4"/>
        <w:numPr>
          <w:ilvl w:val="1"/>
          <w:numId w:val="19"/>
        </w:numPr>
        <w:ind w:left="1128"/>
        <w:jc w:val="both"/>
        <w:rPr>
          <w:sz w:val="22"/>
          <w:szCs w:val="22"/>
        </w:rPr>
      </w:pPr>
      <w:r w:rsidRPr="00F76E7D">
        <w:rPr>
          <w:bCs/>
          <w:sz w:val="22"/>
          <w:szCs w:val="22"/>
        </w:rPr>
        <w:t>Нарушение Исполнителем объема услуг или их несоответствие требуемому уровню влечет за собой применение штрафных санкций. Методика расчета и объем штрафных санкций указана в Таблиц</w:t>
      </w:r>
      <w:r>
        <w:rPr>
          <w:bCs/>
          <w:sz w:val="22"/>
          <w:szCs w:val="22"/>
        </w:rPr>
        <w:t>е</w:t>
      </w:r>
      <w:r w:rsidRPr="00F76E7D">
        <w:rPr>
          <w:bCs/>
          <w:sz w:val="22"/>
          <w:szCs w:val="22"/>
        </w:rPr>
        <w:t> </w:t>
      </w:r>
      <w:r>
        <w:rPr>
          <w:bCs/>
          <w:sz w:val="22"/>
          <w:szCs w:val="22"/>
        </w:rPr>
        <w:t>№3</w:t>
      </w:r>
      <w:r w:rsidRPr="00F76E7D">
        <w:rPr>
          <w:sz w:val="22"/>
          <w:szCs w:val="22"/>
        </w:rPr>
        <w:t>.</w:t>
      </w:r>
    </w:p>
    <w:p w:rsidR="00825721" w:rsidRDefault="00825721" w:rsidP="009631C3">
      <w:pPr>
        <w:ind w:left="1128"/>
        <w:jc w:val="both"/>
        <w:rPr>
          <w:bCs/>
          <w:sz w:val="22"/>
          <w:szCs w:val="22"/>
        </w:rPr>
      </w:pPr>
    </w:p>
    <w:p w:rsidR="00825721" w:rsidRPr="00EB41B6" w:rsidRDefault="00825721" w:rsidP="009631C3">
      <w:pPr>
        <w:jc w:val="right"/>
        <w:rPr>
          <w:i/>
        </w:rPr>
      </w:pPr>
      <w:r w:rsidRPr="009B0417">
        <w:rPr>
          <w:i/>
        </w:rPr>
        <w:t>Таблица №</w:t>
      </w:r>
      <w:r>
        <w:rPr>
          <w:i/>
        </w:rPr>
        <w:t xml:space="preserve"> 3 </w:t>
      </w:r>
      <w:r w:rsidRPr="009B0417">
        <w:rPr>
          <w:i/>
        </w:rPr>
        <w:t xml:space="preserve">«Расчет </w:t>
      </w:r>
      <w:r>
        <w:rPr>
          <w:i/>
        </w:rPr>
        <w:t>неустойки»</w:t>
      </w:r>
    </w:p>
    <w:tbl>
      <w:tblPr>
        <w:tblW w:w="925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4"/>
        <w:gridCol w:w="2976"/>
        <w:gridCol w:w="4718"/>
      </w:tblGrid>
      <w:tr w:rsidR="00825721" w:rsidRPr="00EB41B6" w:rsidTr="004F7719">
        <w:trPr>
          <w:trHeight w:val="387"/>
        </w:trPr>
        <w:tc>
          <w:tcPr>
            <w:tcW w:w="1564" w:type="dxa"/>
            <w:shd w:val="clear" w:color="auto" w:fill="F2F2F2"/>
            <w:vAlign w:val="center"/>
          </w:tcPr>
          <w:p w:rsidR="00825721" w:rsidRPr="00EB41B6" w:rsidRDefault="00825721" w:rsidP="00A8227C">
            <w:pPr>
              <w:jc w:val="center"/>
            </w:pPr>
            <w:r>
              <w:t>Критичность</w:t>
            </w:r>
          </w:p>
        </w:tc>
        <w:tc>
          <w:tcPr>
            <w:tcW w:w="2976" w:type="dxa"/>
            <w:shd w:val="clear" w:color="auto" w:fill="F2F2F2"/>
          </w:tcPr>
          <w:p w:rsidR="00825721" w:rsidRPr="00EB41B6" w:rsidRDefault="00825721" w:rsidP="00A8227C">
            <w:pPr>
              <w:jc w:val="center"/>
            </w:pPr>
            <w:r>
              <w:t>Размер пени</w:t>
            </w:r>
          </w:p>
        </w:tc>
        <w:tc>
          <w:tcPr>
            <w:tcW w:w="4718" w:type="dxa"/>
            <w:shd w:val="clear" w:color="auto" w:fill="F2F2F2"/>
            <w:noWrap/>
            <w:vAlign w:val="center"/>
          </w:tcPr>
          <w:p w:rsidR="00825721" w:rsidRPr="00EB41B6" w:rsidRDefault="00825721" w:rsidP="00A8227C">
            <w:pPr>
              <w:ind w:left="113" w:right="113"/>
              <w:jc w:val="center"/>
            </w:pPr>
            <w:r w:rsidRPr="009B0417">
              <w:t xml:space="preserve">Условие </w:t>
            </w:r>
            <w:r>
              <w:t>применения неустойки</w:t>
            </w:r>
          </w:p>
        </w:tc>
      </w:tr>
      <w:tr w:rsidR="00825721" w:rsidRPr="00EB41B6" w:rsidTr="004F7719">
        <w:trPr>
          <w:trHeight w:val="370"/>
        </w:trPr>
        <w:tc>
          <w:tcPr>
            <w:tcW w:w="1564" w:type="dxa"/>
            <w:shd w:val="clear" w:color="auto" w:fill="FFFFFF"/>
            <w:vAlign w:val="center"/>
          </w:tcPr>
          <w:p w:rsidR="00825721" w:rsidRPr="00EB41B6" w:rsidRDefault="00825721" w:rsidP="00A8227C">
            <w:pPr>
              <w:jc w:val="center"/>
            </w:pPr>
            <w:r>
              <w:t>Высокая</w:t>
            </w:r>
          </w:p>
        </w:tc>
        <w:tc>
          <w:tcPr>
            <w:tcW w:w="2976" w:type="dxa"/>
            <w:shd w:val="clear" w:color="auto" w:fill="FFFFFF"/>
            <w:vAlign w:val="center"/>
          </w:tcPr>
          <w:p w:rsidR="00825721" w:rsidRPr="00EB41B6" w:rsidRDefault="00825721" w:rsidP="00A8227C">
            <w:pPr>
              <w:jc w:val="center"/>
            </w:pPr>
            <w:r w:rsidRPr="009B0417">
              <w:t>0,</w:t>
            </w:r>
            <w:r>
              <w:t>0</w:t>
            </w:r>
            <w:r w:rsidRPr="009B0417">
              <w:t>3% от суммы оплаты</w:t>
            </w:r>
          </w:p>
        </w:tc>
        <w:tc>
          <w:tcPr>
            <w:tcW w:w="4718" w:type="dxa"/>
            <w:vMerge w:val="restart"/>
            <w:shd w:val="clear" w:color="auto" w:fill="FFFFFF"/>
            <w:noWrap/>
            <w:vAlign w:val="center"/>
          </w:tcPr>
          <w:p w:rsidR="00825721" w:rsidRPr="00EB41B6" w:rsidRDefault="00825721" w:rsidP="00A8227C">
            <w:pPr>
              <w:ind w:left="113" w:right="113"/>
              <w:jc w:val="both"/>
            </w:pPr>
            <w:r w:rsidRPr="009B0417">
              <w:t>При превышении пороговых значений исполнения заявок, начисляется пеня за каждый рабочий час превышения регламентного времени.</w:t>
            </w:r>
          </w:p>
        </w:tc>
      </w:tr>
      <w:tr w:rsidR="00825721" w:rsidRPr="00EB41B6" w:rsidTr="004F7719">
        <w:trPr>
          <w:trHeight w:val="417"/>
        </w:trPr>
        <w:tc>
          <w:tcPr>
            <w:tcW w:w="1564" w:type="dxa"/>
            <w:shd w:val="clear" w:color="auto" w:fill="FFFFFF"/>
            <w:vAlign w:val="center"/>
          </w:tcPr>
          <w:p w:rsidR="00825721" w:rsidRPr="00EB41B6" w:rsidRDefault="00825721" w:rsidP="00A8227C">
            <w:pPr>
              <w:jc w:val="center"/>
            </w:pPr>
            <w:r>
              <w:t>Средняя</w:t>
            </w:r>
          </w:p>
        </w:tc>
        <w:tc>
          <w:tcPr>
            <w:tcW w:w="2976" w:type="dxa"/>
            <w:shd w:val="clear" w:color="auto" w:fill="FFFFFF"/>
            <w:vAlign w:val="center"/>
          </w:tcPr>
          <w:p w:rsidR="00825721" w:rsidRPr="00EB41B6" w:rsidRDefault="00825721" w:rsidP="00A8227C">
            <w:pPr>
              <w:jc w:val="center"/>
            </w:pPr>
            <w:r w:rsidRPr="009B0417">
              <w:t>0</w:t>
            </w:r>
            <w:r>
              <w:t>,0</w:t>
            </w:r>
            <w:r w:rsidRPr="009B0417">
              <w:t>25% от суммы</w:t>
            </w:r>
          </w:p>
        </w:tc>
        <w:tc>
          <w:tcPr>
            <w:tcW w:w="4718" w:type="dxa"/>
            <w:vMerge/>
            <w:shd w:val="clear" w:color="auto" w:fill="FFFFFF"/>
            <w:noWrap/>
            <w:vAlign w:val="center"/>
          </w:tcPr>
          <w:p w:rsidR="00825721" w:rsidRPr="00EB41B6" w:rsidRDefault="00825721" w:rsidP="00A8227C">
            <w:pPr>
              <w:ind w:left="113" w:right="113"/>
              <w:jc w:val="center"/>
            </w:pPr>
          </w:p>
        </w:tc>
      </w:tr>
      <w:tr w:rsidR="00825721" w:rsidRPr="00EB41B6" w:rsidTr="004F7719">
        <w:trPr>
          <w:trHeight w:val="409"/>
        </w:trPr>
        <w:tc>
          <w:tcPr>
            <w:tcW w:w="1564" w:type="dxa"/>
            <w:shd w:val="clear" w:color="auto" w:fill="FFFFFF"/>
            <w:vAlign w:val="center"/>
          </w:tcPr>
          <w:p w:rsidR="00825721" w:rsidRPr="00EB41B6" w:rsidRDefault="00825721" w:rsidP="00A8227C">
            <w:pPr>
              <w:jc w:val="center"/>
            </w:pPr>
            <w:r>
              <w:t>Низкая</w:t>
            </w:r>
          </w:p>
        </w:tc>
        <w:tc>
          <w:tcPr>
            <w:tcW w:w="2976" w:type="dxa"/>
            <w:shd w:val="clear" w:color="auto" w:fill="FFFFFF"/>
            <w:vAlign w:val="center"/>
          </w:tcPr>
          <w:p w:rsidR="00825721" w:rsidRPr="00EB41B6" w:rsidRDefault="00825721" w:rsidP="00A8227C">
            <w:pPr>
              <w:jc w:val="center"/>
            </w:pPr>
            <w:r w:rsidRPr="009B0417">
              <w:t>0,</w:t>
            </w:r>
            <w:r>
              <w:t>0</w:t>
            </w:r>
            <w:r w:rsidRPr="009B0417">
              <w:t>2% от суммы</w:t>
            </w:r>
          </w:p>
        </w:tc>
        <w:tc>
          <w:tcPr>
            <w:tcW w:w="4718" w:type="dxa"/>
            <w:vMerge/>
            <w:shd w:val="clear" w:color="auto" w:fill="FFFFFF"/>
            <w:noWrap/>
            <w:vAlign w:val="center"/>
          </w:tcPr>
          <w:p w:rsidR="00825721" w:rsidRPr="00EB41B6" w:rsidRDefault="00825721" w:rsidP="00A8227C">
            <w:pPr>
              <w:ind w:left="113" w:right="113"/>
              <w:jc w:val="center"/>
            </w:pPr>
          </w:p>
        </w:tc>
      </w:tr>
    </w:tbl>
    <w:p w:rsidR="00825721" w:rsidRPr="007E16A7" w:rsidRDefault="00825721" w:rsidP="009631C3">
      <w:pPr>
        <w:ind w:left="1128"/>
        <w:jc w:val="both"/>
        <w:rPr>
          <w:bCs/>
          <w:sz w:val="22"/>
          <w:szCs w:val="22"/>
        </w:rPr>
      </w:pPr>
    </w:p>
    <w:p w:rsidR="00825721" w:rsidRPr="00534D86" w:rsidRDefault="00825721" w:rsidP="007E16A7">
      <w:pPr>
        <w:tabs>
          <w:tab w:val="num" w:pos="1134"/>
        </w:tabs>
        <w:ind w:left="567"/>
        <w:jc w:val="both"/>
        <w:rPr>
          <w:bCs/>
          <w:sz w:val="22"/>
          <w:szCs w:val="22"/>
        </w:rPr>
      </w:pPr>
    </w:p>
    <w:p w:rsidR="00825721" w:rsidRPr="002135FB" w:rsidRDefault="00825721" w:rsidP="002135FB">
      <w:pPr>
        <w:pStyle w:val="a4"/>
        <w:keepNext/>
        <w:numPr>
          <w:ilvl w:val="0"/>
          <w:numId w:val="15"/>
        </w:numPr>
        <w:rPr>
          <w:b/>
          <w:bCs/>
          <w:sz w:val="22"/>
          <w:szCs w:val="22"/>
        </w:rPr>
      </w:pPr>
      <w:r w:rsidRPr="002135FB">
        <w:rPr>
          <w:b/>
          <w:bCs/>
          <w:sz w:val="22"/>
          <w:szCs w:val="22"/>
        </w:rPr>
        <w:t xml:space="preserve"> </w:t>
      </w:r>
      <w:bookmarkStart w:id="48" w:name="_Toc246763827"/>
      <w:bookmarkStart w:id="49" w:name="_Toc370206176"/>
      <w:r w:rsidRPr="002135FB">
        <w:rPr>
          <w:b/>
          <w:bCs/>
          <w:sz w:val="22"/>
          <w:szCs w:val="22"/>
        </w:rPr>
        <w:t>Требования к безопасности</w:t>
      </w:r>
      <w:bookmarkEnd w:id="44"/>
      <w:bookmarkEnd w:id="48"/>
      <w:bookmarkEnd w:id="49"/>
    </w:p>
    <w:p w:rsidR="00825721" w:rsidRPr="002532B6" w:rsidRDefault="00825721" w:rsidP="009631C3">
      <w:pPr>
        <w:ind w:left="1128"/>
        <w:jc w:val="both"/>
        <w:rPr>
          <w:bCs/>
          <w:sz w:val="22"/>
          <w:szCs w:val="22"/>
        </w:rPr>
      </w:pPr>
      <w:bookmarkStart w:id="50" w:name="_Toc370206177"/>
      <w:bookmarkStart w:id="51" w:name="_Toc182044607"/>
      <w:bookmarkStart w:id="52" w:name="_Toc245125360"/>
      <w:bookmarkStart w:id="53" w:name="_Toc246500794"/>
      <w:bookmarkStart w:id="54" w:name="_Toc246763828"/>
      <w:r w:rsidRPr="002532B6">
        <w:rPr>
          <w:bCs/>
          <w:sz w:val="22"/>
          <w:szCs w:val="22"/>
        </w:rPr>
        <w:t>Исполнитель обязуется обеспечить полное соблюдение политик и процедур Заказчика</w:t>
      </w:r>
      <w:r>
        <w:rPr>
          <w:bCs/>
          <w:sz w:val="22"/>
          <w:szCs w:val="22"/>
        </w:rPr>
        <w:t xml:space="preserve"> и своевременно информировать Заказчика о выявленных им в ходе оказания услуг рисках и угрозах безопасности</w:t>
      </w:r>
      <w:r w:rsidRPr="002532B6">
        <w:rPr>
          <w:bCs/>
          <w:sz w:val="22"/>
          <w:szCs w:val="22"/>
        </w:rPr>
        <w:t>.</w:t>
      </w:r>
      <w:bookmarkEnd w:id="50"/>
    </w:p>
    <w:bookmarkEnd w:id="51"/>
    <w:bookmarkEnd w:id="52"/>
    <w:bookmarkEnd w:id="53"/>
    <w:bookmarkEnd w:id="54"/>
    <w:p w:rsidR="00825721" w:rsidRPr="002532B6" w:rsidRDefault="00825721" w:rsidP="002532B6">
      <w:pPr>
        <w:jc w:val="both"/>
        <w:rPr>
          <w:bCs/>
          <w:sz w:val="22"/>
          <w:szCs w:val="22"/>
          <w:u w:val="single"/>
        </w:rPr>
      </w:pPr>
    </w:p>
    <w:p w:rsidR="00825721" w:rsidRPr="002135FB" w:rsidRDefault="00825721" w:rsidP="002135FB">
      <w:pPr>
        <w:pStyle w:val="a4"/>
        <w:keepNext/>
        <w:numPr>
          <w:ilvl w:val="0"/>
          <w:numId w:val="15"/>
        </w:numPr>
        <w:rPr>
          <w:b/>
          <w:bCs/>
          <w:sz w:val="22"/>
          <w:szCs w:val="22"/>
        </w:rPr>
      </w:pPr>
      <w:bookmarkStart w:id="55" w:name="_Toc182044608"/>
      <w:bookmarkStart w:id="56" w:name="_Toc245125362"/>
      <w:bookmarkStart w:id="57" w:name="_Toc246500795"/>
      <w:bookmarkStart w:id="58" w:name="_Toc246763829"/>
      <w:bookmarkStart w:id="59" w:name="_Toc370206180"/>
      <w:r w:rsidRPr="002135FB">
        <w:rPr>
          <w:b/>
          <w:bCs/>
          <w:sz w:val="22"/>
          <w:szCs w:val="22"/>
        </w:rPr>
        <w:t>Отчетность и оценка</w:t>
      </w:r>
      <w:bookmarkEnd w:id="55"/>
      <w:bookmarkEnd w:id="56"/>
      <w:bookmarkEnd w:id="57"/>
      <w:bookmarkEnd w:id="58"/>
      <w:bookmarkEnd w:id="59"/>
    </w:p>
    <w:p w:rsidR="00825721" w:rsidRPr="002532B6" w:rsidRDefault="00825721" w:rsidP="009631C3">
      <w:pPr>
        <w:ind w:left="1128"/>
        <w:jc w:val="both"/>
        <w:rPr>
          <w:bCs/>
          <w:sz w:val="22"/>
          <w:szCs w:val="22"/>
        </w:rPr>
      </w:pPr>
      <w:bookmarkStart w:id="60" w:name="_Toc370206181"/>
      <w:r w:rsidRPr="002532B6">
        <w:rPr>
          <w:bCs/>
          <w:sz w:val="22"/>
          <w:szCs w:val="22"/>
        </w:rPr>
        <w:t xml:space="preserve">Ежемесячно, вместе с актами выполненных работ, Исполнитель должен представлять данные касательно доступности и производительности сервисов, а также </w:t>
      </w:r>
      <w:r>
        <w:rPr>
          <w:bCs/>
          <w:sz w:val="22"/>
          <w:szCs w:val="22"/>
        </w:rPr>
        <w:t xml:space="preserve">статистические </w:t>
      </w:r>
      <w:r w:rsidRPr="002532B6">
        <w:rPr>
          <w:bCs/>
          <w:sz w:val="22"/>
          <w:szCs w:val="22"/>
        </w:rPr>
        <w:t xml:space="preserve">данные </w:t>
      </w:r>
      <w:r>
        <w:rPr>
          <w:bCs/>
          <w:sz w:val="22"/>
          <w:szCs w:val="22"/>
        </w:rPr>
        <w:t xml:space="preserve">по количеству, классификации </w:t>
      </w:r>
      <w:r w:rsidRPr="002532B6">
        <w:rPr>
          <w:bCs/>
          <w:sz w:val="22"/>
          <w:szCs w:val="22"/>
        </w:rPr>
        <w:t>из систем регистрации инцидентов и объемов данного сервиса в электронном виде, согласно установленным Заказчиком правилам.</w:t>
      </w:r>
      <w:bookmarkEnd w:id="60"/>
    </w:p>
    <w:p w:rsidR="00825721" w:rsidRDefault="00825721" w:rsidP="002135FB">
      <w:pPr>
        <w:pStyle w:val="a4"/>
        <w:keepNext/>
        <w:ind w:left="48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:rsidR="00825721" w:rsidRPr="002135FB" w:rsidRDefault="00825721" w:rsidP="002135FB">
      <w:pPr>
        <w:pStyle w:val="a4"/>
        <w:keepNext/>
        <w:numPr>
          <w:ilvl w:val="0"/>
          <w:numId w:val="15"/>
        </w:numPr>
        <w:ind w:left="360"/>
        <w:rPr>
          <w:b/>
          <w:bCs/>
          <w:sz w:val="22"/>
          <w:szCs w:val="22"/>
        </w:rPr>
      </w:pPr>
      <w:bookmarkStart w:id="61" w:name="_Toc182044605"/>
      <w:bookmarkStart w:id="62" w:name="_Toc245125358"/>
      <w:bookmarkStart w:id="63" w:name="_Toc370206150"/>
      <w:r w:rsidRPr="002135FB">
        <w:rPr>
          <w:b/>
          <w:bCs/>
          <w:sz w:val="22"/>
          <w:szCs w:val="22"/>
        </w:rPr>
        <w:t xml:space="preserve">Требования к специалистам </w:t>
      </w:r>
      <w:bookmarkEnd w:id="61"/>
      <w:bookmarkEnd w:id="62"/>
      <w:bookmarkEnd w:id="63"/>
      <w:r w:rsidRPr="002135FB">
        <w:rPr>
          <w:b/>
          <w:bCs/>
          <w:sz w:val="22"/>
          <w:szCs w:val="22"/>
        </w:rPr>
        <w:t>Исполнителя</w:t>
      </w:r>
    </w:p>
    <w:p w:rsidR="00825721" w:rsidRPr="009631C3" w:rsidRDefault="00825721" w:rsidP="002135FB">
      <w:pPr>
        <w:pStyle w:val="a4"/>
        <w:numPr>
          <w:ilvl w:val="1"/>
          <w:numId w:val="16"/>
        </w:numPr>
        <w:ind w:left="993"/>
        <w:jc w:val="both"/>
        <w:rPr>
          <w:bCs/>
          <w:sz w:val="22"/>
          <w:szCs w:val="22"/>
        </w:rPr>
      </w:pPr>
      <w:bookmarkStart w:id="64" w:name="_Toc370206151"/>
      <w:r w:rsidRPr="009631C3">
        <w:rPr>
          <w:bCs/>
          <w:sz w:val="22"/>
          <w:szCs w:val="22"/>
        </w:rPr>
        <w:t>Исполнитель должен организовать службу технической поддержки</w:t>
      </w:r>
      <w:r w:rsidRPr="009631C3">
        <w:rPr>
          <w:bCs/>
          <w:sz w:val="22"/>
          <w:szCs w:val="22"/>
          <w:lang w:val="kk-KZ"/>
        </w:rPr>
        <w:t xml:space="preserve">, </w:t>
      </w:r>
      <w:r w:rsidRPr="009631C3">
        <w:rPr>
          <w:bCs/>
          <w:sz w:val="22"/>
          <w:szCs w:val="22"/>
        </w:rPr>
        <w:t xml:space="preserve">доступную </w:t>
      </w:r>
      <w:r>
        <w:rPr>
          <w:bCs/>
          <w:sz w:val="22"/>
          <w:szCs w:val="22"/>
        </w:rPr>
        <w:t xml:space="preserve">посредством мобильной и телефонной связи и иных согласованных с Заказчиком способов связи </w:t>
      </w:r>
      <w:r w:rsidRPr="009631C3">
        <w:rPr>
          <w:bCs/>
          <w:sz w:val="22"/>
          <w:szCs w:val="22"/>
          <w:lang w:val="kk-KZ"/>
        </w:rPr>
        <w:t>8</w:t>
      </w:r>
      <w:r w:rsidRPr="009631C3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рабочих </w:t>
      </w:r>
      <w:r w:rsidRPr="009631C3">
        <w:rPr>
          <w:bCs/>
          <w:sz w:val="22"/>
          <w:szCs w:val="22"/>
        </w:rPr>
        <w:t>часов в сутки 5 рабочих дней в неделю.</w:t>
      </w:r>
      <w:bookmarkEnd w:id="64"/>
      <w:r w:rsidRPr="009631C3">
        <w:rPr>
          <w:bCs/>
          <w:sz w:val="22"/>
          <w:szCs w:val="22"/>
        </w:rPr>
        <w:t xml:space="preserve"> </w:t>
      </w:r>
      <w:bookmarkStart w:id="65" w:name="_Toc370206152"/>
      <w:r w:rsidRPr="009631C3">
        <w:rPr>
          <w:bCs/>
          <w:sz w:val="22"/>
          <w:szCs w:val="22"/>
        </w:rPr>
        <w:t xml:space="preserve">В составе службы для обеспечения обслуживания </w:t>
      </w:r>
      <w:r>
        <w:rPr>
          <w:bCs/>
          <w:sz w:val="22"/>
          <w:szCs w:val="22"/>
        </w:rPr>
        <w:t>ППО</w:t>
      </w:r>
      <w:r w:rsidRPr="009631C3">
        <w:rPr>
          <w:bCs/>
          <w:sz w:val="22"/>
          <w:szCs w:val="22"/>
        </w:rPr>
        <w:t xml:space="preserve"> необходимо обеспечить:</w:t>
      </w:r>
      <w:bookmarkStart w:id="66" w:name="_Toc370206153"/>
      <w:bookmarkEnd w:id="65"/>
    </w:p>
    <w:p w:rsidR="00825721" w:rsidRPr="002532B6" w:rsidRDefault="00825721" w:rsidP="00EA71E9">
      <w:pPr>
        <w:numPr>
          <w:ilvl w:val="2"/>
          <w:numId w:val="16"/>
        </w:numPr>
        <w:ind w:left="1701"/>
        <w:jc w:val="both"/>
        <w:rPr>
          <w:bCs/>
          <w:sz w:val="22"/>
          <w:szCs w:val="22"/>
        </w:rPr>
      </w:pPr>
      <w:r w:rsidRPr="002532B6">
        <w:rPr>
          <w:bCs/>
          <w:sz w:val="22"/>
          <w:szCs w:val="22"/>
        </w:rPr>
        <w:t>Диспетчерскую службу (первая линия поддержки пользователей), выполняющих следующие функции:</w:t>
      </w:r>
      <w:bookmarkEnd w:id="66"/>
    </w:p>
    <w:p w:rsidR="00825721" w:rsidRPr="002532B6" w:rsidRDefault="00825721" w:rsidP="00EA71E9">
      <w:pPr>
        <w:numPr>
          <w:ilvl w:val="0"/>
          <w:numId w:val="3"/>
        </w:numPr>
        <w:tabs>
          <w:tab w:val="clear" w:pos="1068"/>
        </w:tabs>
        <w:ind w:left="1701"/>
        <w:jc w:val="both"/>
        <w:rPr>
          <w:bCs/>
          <w:sz w:val="22"/>
          <w:szCs w:val="22"/>
        </w:rPr>
      </w:pPr>
      <w:r w:rsidRPr="002532B6">
        <w:rPr>
          <w:sz w:val="22"/>
          <w:szCs w:val="22"/>
        </w:rPr>
        <w:t xml:space="preserve">регистрация </w:t>
      </w:r>
      <w:r>
        <w:rPr>
          <w:sz w:val="22"/>
          <w:szCs w:val="22"/>
        </w:rPr>
        <w:t xml:space="preserve">и классификация </w:t>
      </w:r>
      <w:r w:rsidRPr="002532B6">
        <w:rPr>
          <w:sz w:val="22"/>
          <w:szCs w:val="22"/>
        </w:rPr>
        <w:t>заявок по инцидентам/заявкам на обслуживание</w:t>
      </w:r>
      <w:r w:rsidRPr="002532B6">
        <w:rPr>
          <w:bCs/>
          <w:sz w:val="22"/>
          <w:szCs w:val="22"/>
        </w:rPr>
        <w:t>;</w:t>
      </w:r>
    </w:p>
    <w:p w:rsidR="00825721" w:rsidRPr="002532B6" w:rsidRDefault="00825721" w:rsidP="00EA71E9">
      <w:pPr>
        <w:numPr>
          <w:ilvl w:val="0"/>
          <w:numId w:val="3"/>
        </w:numPr>
        <w:tabs>
          <w:tab w:val="clear" w:pos="1068"/>
        </w:tabs>
        <w:ind w:left="1701"/>
        <w:jc w:val="both"/>
        <w:rPr>
          <w:bCs/>
          <w:sz w:val="22"/>
          <w:szCs w:val="22"/>
        </w:rPr>
      </w:pPr>
      <w:r w:rsidRPr="002532B6">
        <w:rPr>
          <w:bCs/>
          <w:sz w:val="22"/>
          <w:szCs w:val="22"/>
        </w:rPr>
        <w:t>координирование</w:t>
      </w:r>
      <w:r w:rsidRPr="005A2C2B">
        <w:rPr>
          <w:bCs/>
          <w:sz w:val="22"/>
          <w:szCs w:val="22"/>
        </w:rPr>
        <w:t>\</w:t>
      </w:r>
      <w:r>
        <w:rPr>
          <w:bCs/>
          <w:sz w:val="22"/>
          <w:szCs w:val="22"/>
        </w:rPr>
        <w:t>назначение исполнителя</w:t>
      </w:r>
      <w:r w:rsidRPr="002532B6">
        <w:rPr>
          <w:bCs/>
          <w:sz w:val="22"/>
          <w:szCs w:val="22"/>
        </w:rPr>
        <w:t xml:space="preserve"> проводимых работ;</w:t>
      </w:r>
    </w:p>
    <w:p w:rsidR="00825721" w:rsidRPr="002532B6" w:rsidRDefault="00825721" w:rsidP="00EA71E9">
      <w:pPr>
        <w:numPr>
          <w:ilvl w:val="0"/>
          <w:numId w:val="3"/>
        </w:numPr>
        <w:tabs>
          <w:tab w:val="clear" w:pos="1068"/>
        </w:tabs>
        <w:ind w:left="1701"/>
        <w:jc w:val="both"/>
        <w:rPr>
          <w:bCs/>
          <w:sz w:val="22"/>
          <w:szCs w:val="22"/>
        </w:rPr>
      </w:pPr>
      <w:r w:rsidRPr="002532B6">
        <w:rPr>
          <w:sz w:val="22"/>
          <w:szCs w:val="22"/>
        </w:rPr>
        <w:t>оповещение Заказчика о планируемых работах и о произошедших сбоях, по телефону или на электронную почту</w:t>
      </w:r>
      <w:r w:rsidRPr="002532B6">
        <w:rPr>
          <w:bCs/>
          <w:sz w:val="22"/>
          <w:szCs w:val="22"/>
        </w:rPr>
        <w:t>;</w:t>
      </w:r>
    </w:p>
    <w:p w:rsidR="00825721" w:rsidRPr="002532B6" w:rsidRDefault="00825721" w:rsidP="00EA71E9">
      <w:pPr>
        <w:numPr>
          <w:ilvl w:val="0"/>
          <w:numId w:val="3"/>
        </w:numPr>
        <w:tabs>
          <w:tab w:val="clear" w:pos="1068"/>
        </w:tabs>
        <w:ind w:left="1701"/>
        <w:jc w:val="both"/>
        <w:rPr>
          <w:bCs/>
          <w:sz w:val="22"/>
          <w:szCs w:val="22"/>
        </w:rPr>
      </w:pPr>
      <w:r w:rsidRPr="002532B6">
        <w:rPr>
          <w:sz w:val="22"/>
          <w:szCs w:val="22"/>
        </w:rPr>
        <w:t xml:space="preserve">мониторинг доступности и производительности </w:t>
      </w:r>
      <w:r>
        <w:rPr>
          <w:sz w:val="22"/>
          <w:szCs w:val="22"/>
        </w:rPr>
        <w:t>ППО</w:t>
      </w:r>
      <w:r w:rsidRPr="002532B6">
        <w:rPr>
          <w:bCs/>
          <w:sz w:val="22"/>
          <w:szCs w:val="22"/>
        </w:rPr>
        <w:t>;</w:t>
      </w:r>
    </w:p>
    <w:p w:rsidR="00825721" w:rsidRPr="002532B6" w:rsidRDefault="00825721" w:rsidP="00EA71E9">
      <w:pPr>
        <w:numPr>
          <w:ilvl w:val="0"/>
          <w:numId w:val="3"/>
        </w:numPr>
        <w:tabs>
          <w:tab w:val="clear" w:pos="1068"/>
        </w:tabs>
        <w:ind w:left="1701"/>
        <w:jc w:val="both"/>
        <w:rPr>
          <w:bCs/>
          <w:sz w:val="22"/>
          <w:szCs w:val="22"/>
        </w:rPr>
      </w:pPr>
      <w:r w:rsidRPr="002532B6">
        <w:rPr>
          <w:sz w:val="22"/>
          <w:szCs w:val="22"/>
        </w:rPr>
        <w:t xml:space="preserve">предоставление в электронном виде </w:t>
      </w:r>
      <w:r w:rsidRPr="002532B6">
        <w:rPr>
          <w:color w:val="000000"/>
          <w:sz w:val="22"/>
          <w:szCs w:val="22"/>
        </w:rPr>
        <w:t>отчетов о плановых и внеплановых работах.</w:t>
      </w:r>
    </w:p>
    <w:p w:rsidR="00825721" w:rsidRDefault="00825721" w:rsidP="00EA71E9">
      <w:pPr>
        <w:numPr>
          <w:ilvl w:val="2"/>
          <w:numId w:val="16"/>
        </w:numPr>
        <w:ind w:left="1701"/>
        <w:jc w:val="both"/>
        <w:rPr>
          <w:bCs/>
          <w:sz w:val="22"/>
          <w:szCs w:val="22"/>
        </w:rPr>
      </w:pPr>
      <w:bookmarkStart w:id="67" w:name="_Toc370206154"/>
      <w:r>
        <w:rPr>
          <w:bCs/>
          <w:sz w:val="22"/>
          <w:szCs w:val="22"/>
        </w:rPr>
        <w:t>С</w:t>
      </w:r>
      <w:r w:rsidRPr="002532B6">
        <w:rPr>
          <w:bCs/>
          <w:sz w:val="22"/>
          <w:szCs w:val="22"/>
        </w:rPr>
        <w:t>истему поддержки пользователей (сервис-деск) со следующими требованиями:</w:t>
      </w:r>
      <w:bookmarkEnd w:id="67"/>
      <w:r w:rsidRPr="002532B6">
        <w:rPr>
          <w:bCs/>
          <w:sz w:val="22"/>
          <w:szCs w:val="22"/>
        </w:rPr>
        <w:t xml:space="preserve"> </w:t>
      </w:r>
    </w:p>
    <w:p w:rsidR="00825721" w:rsidRDefault="00825721" w:rsidP="005A2C2B">
      <w:pPr>
        <w:numPr>
          <w:ilvl w:val="0"/>
          <w:numId w:val="3"/>
        </w:numPr>
        <w:tabs>
          <w:tab w:val="clear" w:pos="1068"/>
        </w:tabs>
        <w:ind w:left="1701"/>
        <w:jc w:val="both"/>
        <w:rPr>
          <w:sz w:val="22"/>
          <w:szCs w:val="22"/>
        </w:rPr>
      </w:pPr>
      <w:r w:rsidRPr="00E53194">
        <w:rPr>
          <w:sz w:val="22"/>
          <w:szCs w:val="22"/>
        </w:rPr>
        <w:t>Исполнитель обязан обеспечить своих сотрудников и уполномоченных сотрудников Заказчика доступом в систему поддержки пользователей.</w:t>
      </w:r>
    </w:p>
    <w:p w:rsidR="00825721" w:rsidRDefault="00825721" w:rsidP="005A2C2B">
      <w:pPr>
        <w:numPr>
          <w:ilvl w:val="0"/>
          <w:numId w:val="3"/>
        </w:numPr>
        <w:tabs>
          <w:tab w:val="clear" w:pos="1068"/>
        </w:tabs>
        <w:ind w:left="1701"/>
        <w:jc w:val="both"/>
        <w:rPr>
          <w:sz w:val="22"/>
          <w:szCs w:val="22"/>
        </w:rPr>
      </w:pPr>
      <w:r>
        <w:rPr>
          <w:sz w:val="22"/>
          <w:szCs w:val="22"/>
        </w:rPr>
        <w:t>Обеспечить Заказчика инструкциями по использованию системы;</w:t>
      </w:r>
    </w:p>
    <w:p w:rsidR="00825721" w:rsidRPr="00E53194" w:rsidRDefault="00825721" w:rsidP="005A2C2B">
      <w:pPr>
        <w:numPr>
          <w:ilvl w:val="0"/>
          <w:numId w:val="3"/>
        </w:numPr>
        <w:tabs>
          <w:tab w:val="clear" w:pos="1068"/>
        </w:tabs>
        <w:ind w:left="1701"/>
        <w:jc w:val="both"/>
        <w:rPr>
          <w:sz w:val="22"/>
          <w:szCs w:val="22"/>
        </w:rPr>
      </w:pPr>
      <w:r>
        <w:rPr>
          <w:sz w:val="22"/>
          <w:szCs w:val="22"/>
        </w:rPr>
        <w:t>Осуществлять мониторинг доступности системы, контроль исполнения и эскалацию просроченных и нерешаемых задач.</w:t>
      </w:r>
    </w:p>
    <w:p w:rsidR="00825721" w:rsidRPr="002532B6" w:rsidRDefault="00825721" w:rsidP="009631C3">
      <w:pPr>
        <w:ind w:left="1488"/>
        <w:jc w:val="both"/>
        <w:rPr>
          <w:bCs/>
          <w:sz w:val="22"/>
          <w:szCs w:val="22"/>
        </w:rPr>
      </w:pPr>
    </w:p>
    <w:p w:rsidR="00825721" w:rsidRPr="002532B6" w:rsidRDefault="00825721" w:rsidP="00AF43E7">
      <w:pPr>
        <w:ind w:left="1134"/>
        <w:jc w:val="both"/>
        <w:outlineLvl w:val="0"/>
        <w:rPr>
          <w:sz w:val="22"/>
          <w:szCs w:val="22"/>
        </w:rPr>
      </w:pPr>
    </w:p>
    <w:p w:rsidR="00825721" w:rsidRDefault="00825721" w:rsidP="004738C1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b/>
          <w:bCs/>
          <w:snapToGrid w:val="0"/>
          <w:color w:val="000000"/>
          <w:sz w:val="22"/>
          <w:szCs w:val="22"/>
        </w:rPr>
      </w:pPr>
      <w:r w:rsidRPr="00EB5FD7">
        <w:rPr>
          <w:b/>
          <w:bCs/>
          <w:snapToGrid w:val="0"/>
          <w:color w:val="000000"/>
          <w:sz w:val="22"/>
          <w:szCs w:val="22"/>
        </w:rPr>
        <w:t>Контакты</w:t>
      </w:r>
    </w:p>
    <w:p w:rsidR="00825721" w:rsidRPr="00EB5FD7" w:rsidRDefault="00825721" w:rsidP="004738C1">
      <w:pPr>
        <w:pStyle w:val="a4"/>
        <w:widowControl w:val="0"/>
        <w:autoSpaceDE w:val="0"/>
        <w:autoSpaceDN w:val="0"/>
        <w:adjustRightInd w:val="0"/>
        <w:ind w:left="3621"/>
        <w:jc w:val="both"/>
        <w:rPr>
          <w:b/>
          <w:bCs/>
          <w:snapToGrid w:val="0"/>
          <w:color w:val="000000"/>
          <w:sz w:val="22"/>
          <w:szCs w:val="22"/>
        </w:rPr>
      </w:pPr>
    </w:p>
    <w:p w:rsidR="00825721" w:rsidRPr="00EB5FD7" w:rsidRDefault="00825721" w:rsidP="004738C1">
      <w:pPr>
        <w:pStyle w:val="a4"/>
        <w:widowControl w:val="0"/>
        <w:numPr>
          <w:ilvl w:val="1"/>
          <w:numId w:val="11"/>
        </w:numPr>
        <w:autoSpaceDE w:val="0"/>
        <w:autoSpaceDN w:val="0"/>
        <w:adjustRightInd w:val="0"/>
        <w:ind w:left="567" w:right="-57"/>
        <w:jc w:val="both"/>
        <w:rPr>
          <w:bCs/>
          <w:snapToGrid w:val="0"/>
          <w:color w:val="000000"/>
          <w:sz w:val="22"/>
          <w:szCs w:val="22"/>
        </w:rPr>
      </w:pPr>
      <w:r w:rsidRPr="00EB5FD7">
        <w:rPr>
          <w:bCs/>
          <w:snapToGrid w:val="0"/>
          <w:color w:val="000000"/>
          <w:sz w:val="22"/>
          <w:szCs w:val="22"/>
        </w:rPr>
        <w:t>Контакты со стороны Исполнителя</w:t>
      </w:r>
    </w:p>
    <w:p w:rsidR="00825721" w:rsidRDefault="00825721" w:rsidP="004738C1">
      <w:pPr>
        <w:pStyle w:val="a4"/>
        <w:numPr>
          <w:ilvl w:val="2"/>
          <w:numId w:val="11"/>
        </w:numPr>
        <w:tabs>
          <w:tab w:val="num" w:pos="1572"/>
        </w:tabs>
        <w:ind w:left="1276"/>
        <w:jc w:val="both"/>
        <w:rPr>
          <w:bCs/>
          <w:color w:val="000000"/>
          <w:sz w:val="22"/>
          <w:szCs w:val="22"/>
        </w:rPr>
      </w:pPr>
      <w:r w:rsidRPr="004738C1">
        <w:rPr>
          <w:bCs/>
          <w:color w:val="000000"/>
          <w:sz w:val="22"/>
          <w:szCs w:val="22"/>
        </w:rPr>
        <w:t xml:space="preserve">Основной контакт по рабочим вопросам, связанным с выполнением данного Договора: </w:t>
      </w:r>
      <w:r>
        <w:rPr>
          <w:bCs/>
          <w:color w:val="000000"/>
          <w:sz w:val="22"/>
          <w:szCs w:val="22"/>
        </w:rPr>
        <w:t xml:space="preserve">_____(ФИО)___________, </w:t>
      </w:r>
      <w:hyperlink r:id="rId7" w:history="1">
        <w:r>
          <w:rPr>
            <w:bCs/>
            <w:color w:val="000000"/>
            <w:sz w:val="22"/>
            <w:szCs w:val="22"/>
          </w:rPr>
          <w:t xml:space="preserve">______ </w:t>
        </w:r>
        <w:r w:rsidRPr="004738C1">
          <w:rPr>
            <w:bCs/>
            <w:color w:val="000000"/>
            <w:sz w:val="22"/>
            <w:szCs w:val="22"/>
          </w:rPr>
          <w:t>@</w:t>
        </w:r>
        <w:r>
          <w:rPr>
            <w:bCs/>
            <w:color w:val="000000"/>
            <w:sz w:val="22"/>
            <w:szCs w:val="22"/>
          </w:rPr>
          <w:t xml:space="preserve"> ______</w:t>
        </w:r>
        <w:r w:rsidRPr="004738C1">
          <w:rPr>
            <w:bCs/>
            <w:color w:val="000000"/>
            <w:sz w:val="22"/>
            <w:szCs w:val="22"/>
          </w:rPr>
          <w:t xml:space="preserve"> +7</w:t>
        </w:r>
      </w:hyperlink>
      <w:r w:rsidRPr="004738C1">
        <w:rPr>
          <w:bCs/>
          <w:color w:val="000000"/>
          <w:sz w:val="22"/>
          <w:szCs w:val="22"/>
        </w:rPr>
        <w:t> </w:t>
      </w:r>
      <w:r>
        <w:rPr>
          <w:bCs/>
          <w:color w:val="000000"/>
          <w:sz w:val="22"/>
          <w:szCs w:val="22"/>
        </w:rPr>
        <w:t>(___) _____________</w:t>
      </w:r>
      <w:r w:rsidRPr="004738C1">
        <w:rPr>
          <w:bCs/>
          <w:color w:val="000000"/>
          <w:sz w:val="22"/>
          <w:szCs w:val="22"/>
        </w:rPr>
        <w:t>;</w:t>
      </w:r>
    </w:p>
    <w:p w:rsidR="00825721" w:rsidRDefault="00825721" w:rsidP="004738C1">
      <w:pPr>
        <w:pStyle w:val="a4"/>
        <w:ind w:left="1276"/>
        <w:jc w:val="both"/>
        <w:rPr>
          <w:bCs/>
          <w:color w:val="000000"/>
          <w:sz w:val="22"/>
          <w:szCs w:val="22"/>
        </w:rPr>
      </w:pPr>
    </w:p>
    <w:p w:rsidR="00825721" w:rsidRPr="004738C1" w:rsidRDefault="00825721" w:rsidP="004738C1">
      <w:pPr>
        <w:pStyle w:val="a4"/>
        <w:widowControl w:val="0"/>
        <w:numPr>
          <w:ilvl w:val="1"/>
          <w:numId w:val="11"/>
        </w:numPr>
        <w:tabs>
          <w:tab w:val="num" w:pos="1572"/>
        </w:tabs>
        <w:autoSpaceDE w:val="0"/>
        <w:autoSpaceDN w:val="0"/>
        <w:adjustRightInd w:val="0"/>
        <w:ind w:left="567" w:right="-57"/>
        <w:jc w:val="both"/>
        <w:rPr>
          <w:bCs/>
          <w:color w:val="000000"/>
          <w:sz w:val="22"/>
          <w:szCs w:val="22"/>
        </w:rPr>
      </w:pPr>
      <w:r w:rsidRPr="004738C1">
        <w:rPr>
          <w:bCs/>
          <w:color w:val="000000"/>
          <w:sz w:val="22"/>
          <w:szCs w:val="22"/>
        </w:rPr>
        <w:t xml:space="preserve"> </w:t>
      </w:r>
      <w:r w:rsidRPr="004738C1">
        <w:rPr>
          <w:bCs/>
          <w:snapToGrid w:val="0"/>
          <w:color w:val="000000"/>
          <w:sz w:val="22"/>
          <w:szCs w:val="22"/>
        </w:rPr>
        <w:t>Контакты со стороны Заказчика</w:t>
      </w:r>
    </w:p>
    <w:p w:rsidR="00825721" w:rsidRDefault="00825721" w:rsidP="004738C1">
      <w:pPr>
        <w:numPr>
          <w:ilvl w:val="2"/>
          <w:numId w:val="11"/>
        </w:numPr>
        <w:tabs>
          <w:tab w:val="num" w:pos="1572"/>
        </w:tabs>
        <w:ind w:left="1276"/>
        <w:jc w:val="both"/>
        <w:rPr>
          <w:bCs/>
          <w:color w:val="000000"/>
          <w:sz w:val="22"/>
          <w:szCs w:val="22"/>
        </w:rPr>
      </w:pPr>
      <w:r w:rsidRPr="004738C1">
        <w:rPr>
          <w:bCs/>
          <w:color w:val="000000"/>
          <w:sz w:val="22"/>
          <w:szCs w:val="22"/>
        </w:rPr>
        <w:t xml:space="preserve"> Основной контакт по рабочим вопросам, связанным с выполнением данного Договора:</w:t>
      </w:r>
      <w:r>
        <w:rPr>
          <w:bCs/>
          <w:color w:val="000000"/>
          <w:sz w:val="22"/>
          <w:szCs w:val="22"/>
        </w:rPr>
        <w:t xml:space="preserve"> _____(ФИО)___________, </w:t>
      </w:r>
      <w:hyperlink r:id="rId8" w:history="1">
        <w:r>
          <w:rPr>
            <w:bCs/>
            <w:color w:val="000000"/>
            <w:sz w:val="22"/>
            <w:szCs w:val="22"/>
          </w:rPr>
          <w:t xml:space="preserve">______ </w:t>
        </w:r>
        <w:r w:rsidRPr="004738C1">
          <w:rPr>
            <w:bCs/>
            <w:color w:val="000000"/>
            <w:sz w:val="22"/>
            <w:szCs w:val="22"/>
          </w:rPr>
          <w:t>@</w:t>
        </w:r>
        <w:r>
          <w:rPr>
            <w:bCs/>
            <w:color w:val="000000"/>
            <w:sz w:val="22"/>
            <w:szCs w:val="22"/>
          </w:rPr>
          <w:t xml:space="preserve"> ______</w:t>
        </w:r>
        <w:r w:rsidRPr="004738C1">
          <w:rPr>
            <w:bCs/>
            <w:color w:val="000000"/>
            <w:sz w:val="22"/>
            <w:szCs w:val="22"/>
          </w:rPr>
          <w:t xml:space="preserve"> +7</w:t>
        </w:r>
      </w:hyperlink>
      <w:r w:rsidRPr="004738C1">
        <w:rPr>
          <w:bCs/>
          <w:color w:val="000000"/>
          <w:sz w:val="22"/>
          <w:szCs w:val="22"/>
        </w:rPr>
        <w:t> </w:t>
      </w:r>
      <w:r>
        <w:rPr>
          <w:bCs/>
          <w:color w:val="000000"/>
          <w:sz w:val="22"/>
          <w:szCs w:val="22"/>
        </w:rPr>
        <w:t>(___) _____________</w:t>
      </w:r>
      <w:r w:rsidRPr="004738C1">
        <w:rPr>
          <w:bCs/>
          <w:color w:val="000000"/>
          <w:sz w:val="22"/>
          <w:szCs w:val="22"/>
        </w:rPr>
        <w:t>;</w:t>
      </w:r>
    </w:p>
    <w:p w:rsidR="00825721" w:rsidRDefault="00825721" w:rsidP="004738C1">
      <w:pPr>
        <w:jc w:val="both"/>
        <w:rPr>
          <w:bCs/>
          <w:color w:val="000000"/>
          <w:sz w:val="22"/>
          <w:szCs w:val="22"/>
        </w:rPr>
      </w:pPr>
    </w:p>
    <w:tbl>
      <w:tblPr>
        <w:tblW w:w="9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582"/>
      </w:tblGrid>
      <w:tr w:rsidR="00825721" w:rsidRPr="00FC6EF8" w:rsidTr="00A81F37">
        <w:trPr>
          <w:trHeight w:hRule="exact" w:val="4729"/>
        </w:trPr>
        <w:tc>
          <w:tcPr>
            <w:tcW w:w="4928" w:type="dxa"/>
            <w:tcBorders>
              <w:top w:val="single" w:sz="4" w:space="0" w:color="auto"/>
            </w:tcBorders>
          </w:tcPr>
          <w:p w:rsidR="00825721" w:rsidRPr="00FC6EF8" w:rsidRDefault="00825721" w:rsidP="00A8227C">
            <w:pPr>
              <w:jc w:val="both"/>
              <w:rPr>
                <w:b/>
                <w:caps/>
                <w:u w:val="single"/>
              </w:rPr>
            </w:pPr>
            <w:r w:rsidRPr="00FC6EF8">
              <w:rPr>
                <w:b/>
                <w:caps/>
                <w:sz w:val="22"/>
                <w:szCs w:val="22"/>
                <w:u w:val="single"/>
              </w:rPr>
              <w:t xml:space="preserve">ЗАКАЗЧИК: </w:t>
            </w:r>
          </w:p>
          <w:p w:rsidR="00825721" w:rsidRPr="00FC6EF8" w:rsidRDefault="00825721" w:rsidP="00A8227C">
            <w:pPr>
              <w:jc w:val="both"/>
              <w:rPr>
                <w:b/>
              </w:rPr>
            </w:pPr>
            <w:r w:rsidRPr="00FC6EF8">
              <w:rPr>
                <w:b/>
                <w:sz w:val="22"/>
                <w:szCs w:val="22"/>
              </w:rPr>
              <w:t>АО «_____________________ РЭК»</w:t>
            </w:r>
          </w:p>
          <w:p w:rsidR="00825721" w:rsidRPr="00FC6EF8" w:rsidRDefault="00825721" w:rsidP="00A8227C">
            <w:pPr>
              <w:jc w:val="both"/>
            </w:pPr>
            <w:r w:rsidRPr="00FC6EF8">
              <w:rPr>
                <w:sz w:val="22"/>
                <w:szCs w:val="22"/>
              </w:rPr>
              <w:t>БИН ________________</w:t>
            </w:r>
          </w:p>
          <w:p w:rsidR="00825721" w:rsidRPr="00FC6EF8" w:rsidRDefault="00825721" w:rsidP="00A8227C">
            <w:pPr>
              <w:jc w:val="both"/>
              <w:rPr>
                <w:i/>
                <w:u w:val="single"/>
              </w:rPr>
            </w:pPr>
            <w:r w:rsidRPr="00FC6EF8">
              <w:rPr>
                <w:i/>
                <w:sz w:val="22"/>
                <w:szCs w:val="22"/>
                <w:u w:val="single"/>
              </w:rPr>
              <w:t>Юридический  адрес:</w:t>
            </w:r>
          </w:p>
          <w:p w:rsidR="00825721" w:rsidRPr="00FC6EF8" w:rsidRDefault="00825721" w:rsidP="00A8227C">
            <w:pPr>
              <w:jc w:val="both"/>
            </w:pPr>
            <w:r w:rsidRPr="00FC6EF8">
              <w:rPr>
                <w:sz w:val="22"/>
                <w:szCs w:val="22"/>
              </w:rPr>
              <w:t xml:space="preserve">Республика Казахстан, ___________ </w:t>
            </w:r>
          </w:p>
          <w:p w:rsidR="00825721" w:rsidRPr="00FC6EF8" w:rsidRDefault="00825721" w:rsidP="00A8227C">
            <w:pPr>
              <w:jc w:val="both"/>
            </w:pPr>
            <w:r w:rsidRPr="00FC6EF8">
              <w:rPr>
                <w:sz w:val="22"/>
                <w:szCs w:val="22"/>
              </w:rPr>
              <w:t>_______________________________</w:t>
            </w:r>
          </w:p>
          <w:p w:rsidR="00825721" w:rsidRPr="00FC6EF8" w:rsidRDefault="00825721" w:rsidP="00A8227C">
            <w:pPr>
              <w:pBdr>
                <w:bottom w:val="single" w:sz="12" w:space="1" w:color="auto"/>
              </w:pBdr>
              <w:jc w:val="both"/>
              <w:rPr>
                <w:i/>
                <w:u w:val="single"/>
              </w:rPr>
            </w:pPr>
            <w:r w:rsidRPr="00FC6EF8">
              <w:rPr>
                <w:i/>
                <w:sz w:val="22"/>
                <w:szCs w:val="22"/>
                <w:u w:val="single"/>
              </w:rPr>
              <w:t xml:space="preserve">Почтовый адрес:   </w:t>
            </w:r>
          </w:p>
          <w:p w:rsidR="00825721" w:rsidRPr="00FC6EF8" w:rsidRDefault="00825721" w:rsidP="00A8227C">
            <w:pPr>
              <w:jc w:val="both"/>
              <w:rPr>
                <w:i/>
                <w:u w:val="single"/>
              </w:rPr>
            </w:pPr>
            <w:r w:rsidRPr="00FC6EF8">
              <w:rPr>
                <w:sz w:val="22"/>
                <w:szCs w:val="22"/>
              </w:rPr>
              <w:t>______________________________</w:t>
            </w:r>
          </w:p>
          <w:p w:rsidR="00825721" w:rsidRPr="00FC6EF8" w:rsidRDefault="00825721" w:rsidP="00A8227C">
            <w:pPr>
              <w:pBdr>
                <w:bottom w:val="single" w:sz="12" w:space="1" w:color="auto"/>
              </w:pBdr>
              <w:jc w:val="both"/>
              <w:rPr>
                <w:i/>
                <w:u w:val="single"/>
              </w:rPr>
            </w:pPr>
            <w:r w:rsidRPr="00FC6EF8">
              <w:rPr>
                <w:i/>
                <w:sz w:val="22"/>
                <w:szCs w:val="22"/>
                <w:u w:val="single"/>
              </w:rPr>
              <w:t>Банковские реквизиты:</w:t>
            </w:r>
          </w:p>
          <w:p w:rsidR="00825721" w:rsidRPr="00FC6EF8" w:rsidRDefault="00825721" w:rsidP="00A8227C">
            <w:pPr>
              <w:jc w:val="both"/>
            </w:pPr>
            <w:r w:rsidRPr="00FC6EF8">
              <w:rPr>
                <w:sz w:val="22"/>
                <w:szCs w:val="22"/>
              </w:rPr>
              <w:t>_______________________________</w:t>
            </w:r>
          </w:p>
          <w:p w:rsidR="00825721" w:rsidRPr="00FC6EF8" w:rsidRDefault="00825721" w:rsidP="00A8227C">
            <w:pPr>
              <w:jc w:val="both"/>
            </w:pPr>
            <w:r w:rsidRPr="00FC6EF8">
              <w:rPr>
                <w:sz w:val="22"/>
                <w:szCs w:val="22"/>
              </w:rPr>
              <w:t>ИИК ____________________________</w:t>
            </w:r>
          </w:p>
          <w:p w:rsidR="00825721" w:rsidRPr="00FC6EF8" w:rsidRDefault="00825721" w:rsidP="00A8227C">
            <w:pPr>
              <w:jc w:val="both"/>
              <w:rPr>
                <w:bCs/>
              </w:rPr>
            </w:pPr>
            <w:r w:rsidRPr="00FC6EF8">
              <w:rPr>
                <w:sz w:val="22"/>
                <w:szCs w:val="22"/>
              </w:rPr>
              <w:t>в _______________________________</w:t>
            </w:r>
          </w:p>
          <w:p w:rsidR="00825721" w:rsidRPr="00FC6EF8" w:rsidRDefault="00825721" w:rsidP="00A8227C">
            <w:pPr>
              <w:jc w:val="both"/>
            </w:pPr>
            <w:r w:rsidRPr="00FC6EF8">
              <w:rPr>
                <w:bCs/>
                <w:sz w:val="22"/>
                <w:szCs w:val="22"/>
              </w:rPr>
              <w:t xml:space="preserve">БИК </w:t>
            </w:r>
            <w:r w:rsidRPr="00FC6EF8">
              <w:rPr>
                <w:sz w:val="22"/>
                <w:szCs w:val="22"/>
              </w:rPr>
              <w:t>____________________________</w:t>
            </w:r>
          </w:p>
          <w:p w:rsidR="00825721" w:rsidRPr="00FC6EF8" w:rsidRDefault="00825721" w:rsidP="00A8227C">
            <w:pPr>
              <w:jc w:val="both"/>
            </w:pPr>
            <w:r w:rsidRPr="00FC6EF8">
              <w:rPr>
                <w:sz w:val="22"/>
                <w:szCs w:val="22"/>
              </w:rPr>
              <w:t xml:space="preserve">КБЕ </w:t>
            </w:r>
          </w:p>
          <w:p w:rsidR="00825721" w:rsidRPr="00FC6EF8" w:rsidRDefault="00825721" w:rsidP="00A8227C">
            <w:pPr>
              <w:jc w:val="both"/>
            </w:pPr>
            <w:r w:rsidRPr="00FC6EF8">
              <w:rPr>
                <w:sz w:val="22"/>
                <w:szCs w:val="22"/>
              </w:rPr>
              <w:t>Свидетельство по НДС _______</w:t>
            </w:r>
          </w:p>
          <w:p w:rsidR="00825721" w:rsidRPr="00FC6EF8" w:rsidRDefault="00825721" w:rsidP="00A8227C">
            <w:pPr>
              <w:autoSpaceDE w:val="0"/>
              <w:autoSpaceDN w:val="0"/>
              <w:adjustRightInd w:val="0"/>
              <w:jc w:val="both"/>
              <w:rPr>
                <w:caps/>
                <w:highlight w:val="lightGray"/>
              </w:rPr>
            </w:pPr>
            <w:r w:rsidRPr="00FC6EF8">
              <w:rPr>
                <w:sz w:val="22"/>
                <w:szCs w:val="22"/>
              </w:rPr>
              <w:t>№ __________ от ________ 20____г.</w:t>
            </w:r>
          </w:p>
        </w:tc>
        <w:tc>
          <w:tcPr>
            <w:tcW w:w="4582" w:type="dxa"/>
            <w:tcBorders>
              <w:top w:val="single" w:sz="4" w:space="0" w:color="auto"/>
            </w:tcBorders>
          </w:tcPr>
          <w:p w:rsidR="00825721" w:rsidRPr="00FC6EF8" w:rsidRDefault="00825721" w:rsidP="00A8227C">
            <w:pPr>
              <w:jc w:val="both"/>
              <w:rPr>
                <w:b/>
                <w:caps/>
                <w:u w:val="single"/>
              </w:rPr>
            </w:pPr>
            <w:r w:rsidRPr="00FC6EF8">
              <w:rPr>
                <w:b/>
                <w:caps/>
                <w:sz w:val="22"/>
                <w:szCs w:val="22"/>
                <w:u w:val="single"/>
              </w:rPr>
              <w:t>ИСПОЛНИТЕЛЬ:</w:t>
            </w:r>
          </w:p>
          <w:p w:rsidR="00825721" w:rsidRPr="00FC6EF8" w:rsidRDefault="00825721" w:rsidP="00A8227C">
            <w:pPr>
              <w:jc w:val="both"/>
              <w:rPr>
                <w:b/>
              </w:rPr>
            </w:pPr>
            <w:r w:rsidRPr="00FC6EF8">
              <w:rPr>
                <w:b/>
                <w:sz w:val="22"/>
                <w:szCs w:val="22"/>
              </w:rPr>
              <w:t>ТОО «________________________»</w:t>
            </w:r>
          </w:p>
          <w:p w:rsidR="00825721" w:rsidRPr="00FC6EF8" w:rsidRDefault="00825721" w:rsidP="00A8227C">
            <w:pPr>
              <w:jc w:val="both"/>
            </w:pPr>
            <w:r w:rsidRPr="00FC6EF8">
              <w:rPr>
                <w:sz w:val="22"/>
                <w:szCs w:val="22"/>
              </w:rPr>
              <w:t>БИН ___________________</w:t>
            </w:r>
          </w:p>
          <w:p w:rsidR="00825721" w:rsidRPr="00FC6EF8" w:rsidRDefault="00825721" w:rsidP="00A8227C">
            <w:pPr>
              <w:jc w:val="both"/>
              <w:rPr>
                <w:i/>
                <w:u w:val="single"/>
              </w:rPr>
            </w:pPr>
            <w:r w:rsidRPr="00FC6EF8">
              <w:rPr>
                <w:i/>
                <w:sz w:val="22"/>
                <w:szCs w:val="22"/>
                <w:u w:val="single"/>
              </w:rPr>
              <w:t xml:space="preserve">Юридический адрес: </w:t>
            </w:r>
          </w:p>
          <w:p w:rsidR="00825721" w:rsidRPr="00FC6EF8" w:rsidRDefault="00825721" w:rsidP="00A8227C">
            <w:pPr>
              <w:jc w:val="both"/>
            </w:pPr>
            <w:r w:rsidRPr="00FC6EF8">
              <w:rPr>
                <w:sz w:val="22"/>
                <w:szCs w:val="22"/>
              </w:rPr>
              <w:t>Республика Казахстан, 0</w:t>
            </w:r>
            <w:r>
              <w:rPr>
                <w:sz w:val="22"/>
                <w:szCs w:val="22"/>
              </w:rPr>
              <w:t>1</w:t>
            </w:r>
            <w:r w:rsidRPr="00FC6EF8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  <w:r w:rsidRPr="00FC6EF8">
              <w:rPr>
                <w:sz w:val="22"/>
                <w:szCs w:val="22"/>
              </w:rPr>
              <w:t>0, ______</w:t>
            </w:r>
          </w:p>
          <w:p w:rsidR="00825721" w:rsidRPr="00FC6EF8" w:rsidRDefault="00825721" w:rsidP="00A8227C">
            <w:pPr>
              <w:jc w:val="both"/>
            </w:pPr>
            <w:r w:rsidRPr="00FC6EF8">
              <w:rPr>
                <w:sz w:val="22"/>
                <w:szCs w:val="22"/>
              </w:rPr>
              <w:t>_________________________________</w:t>
            </w:r>
          </w:p>
          <w:p w:rsidR="00825721" w:rsidRPr="00FC6EF8" w:rsidRDefault="00825721" w:rsidP="00A8227C">
            <w:pPr>
              <w:jc w:val="both"/>
            </w:pPr>
            <w:r w:rsidRPr="00FC6EF8">
              <w:rPr>
                <w:sz w:val="22"/>
                <w:szCs w:val="22"/>
              </w:rPr>
              <w:t>_________________________________</w:t>
            </w:r>
          </w:p>
          <w:p w:rsidR="00825721" w:rsidRPr="00FC6EF8" w:rsidRDefault="00825721" w:rsidP="00A8227C">
            <w:pPr>
              <w:jc w:val="both"/>
              <w:rPr>
                <w:i/>
                <w:u w:val="single"/>
              </w:rPr>
            </w:pPr>
          </w:p>
          <w:p w:rsidR="00825721" w:rsidRPr="00FC6EF8" w:rsidRDefault="00825721" w:rsidP="00A8227C">
            <w:pPr>
              <w:jc w:val="both"/>
              <w:rPr>
                <w:i/>
                <w:u w:val="single"/>
              </w:rPr>
            </w:pPr>
            <w:r w:rsidRPr="00FC6EF8">
              <w:rPr>
                <w:i/>
                <w:sz w:val="22"/>
                <w:szCs w:val="22"/>
                <w:u w:val="single"/>
              </w:rPr>
              <w:t>Банковские реквизиты:</w:t>
            </w:r>
          </w:p>
          <w:p w:rsidR="00825721" w:rsidRPr="00FC6EF8" w:rsidRDefault="00825721" w:rsidP="00A8227C">
            <w:pPr>
              <w:jc w:val="both"/>
            </w:pPr>
            <w:r w:rsidRPr="00FC6EF8">
              <w:rPr>
                <w:sz w:val="22"/>
                <w:szCs w:val="22"/>
              </w:rPr>
              <w:t>___________________</w:t>
            </w:r>
          </w:p>
          <w:p w:rsidR="00825721" w:rsidRPr="00FC6EF8" w:rsidRDefault="00825721" w:rsidP="00A8227C">
            <w:pPr>
              <w:jc w:val="both"/>
              <w:rPr>
                <w:caps/>
              </w:rPr>
            </w:pPr>
            <w:proofErr w:type="spellStart"/>
            <w:r w:rsidRPr="00FC6EF8">
              <w:rPr>
                <w:sz w:val="22"/>
                <w:szCs w:val="22"/>
              </w:rPr>
              <w:t>Кбе</w:t>
            </w:r>
            <w:proofErr w:type="spellEnd"/>
            <w:r w:rsidRPr="00FC6EF8">
              <w:rPr>
                <w:sz w:val="22"/>
                <w:szCs w:val="22"/>
              </w:rPr>
              <w:t>: ___</w:t>
            </w:r>
          </w:p>
        </w:tc>
      </w:tr>
      <w:tr w:rsidR="00825721" w:rsidRPr="00FC6EF8" w:rsidTr="00AF43E7">
        <w:tblPrEx>
          <w:tblLook w:val="0000" w:firstRow="0" w:lastRow="0" w:firstColumn="0" w:lastColumn="0" w:noHBand="0" w:noVBand="0"/>
        </w:tblPrEx>
        <w:trPr>
          <w:trHeight w:val="1054"/>
        </w:trPr>
        <w:tc>
          <w:tcPr>
            <w:tcW w:w="4928" w:type="dxa"/>
            <w:tcBorders>
              <w:bottom w:val="single" w:sz="4" w:space="0" w:color="auto"/>
            </w:tcBorders>
          </w:tcPr>
          <w:p w:rsidR="00825721" w:rsidRPr="00FC6EF8" w:rsidRDefault="00825721" w:rsidP="00A8227C">
            <w:pPr>
              <w:contextualSpacing/>
              <w:jc w:val="both"/>
              <w:rPr>
                <w:b/>
              </w:rPr>
            </w:pPr>
            <w:r w:rsidRPr="00FC6EF8">
              <w:rPr>
                <w:b/>
                <w:sz w:val="22"/>
                <w:szCs w:val="22"/>
              </w:rPr>
              <w:t>Генеральный Директор</w:t>
            </w:r>
          </w:p>
          <w:p w:rsidR="00825721" w:rsidRPr="00FC6EF8" w:rsidRDefault="00825721" w:rsidP="00A8227C">
            <w:pPr>
              <w:contextualSpacing/>
              <w:jc w:val="both"/>
              <w:rPr>
                <w:b/>
              </w:rPr>
            </w:pPr>
          </w:p>
          <w:p w:rsidR="00825721" w:rsidRPr="00FC6EF8" w:rsidRDefault="00825721" w:rsidP="00A8227C">
            <w:pPr>
              <w:contextualSpacing/>
              <w:jc w:val="both"/>
              <w:rPr>
                <w:b/>
              </w:rPr>
            </w:pPr>
            <w:r w:rsidRPr="00FC6EF8">
              <w:rPr>
                <w:b/>
                <w:sz w:val="22"/>
                <w:szCs w:val="22"/>
              </w:rPr>
              <w:t>____________________  ______________</w:t>
            </w:r>
          </w:p>
          <w:p w:rsidR="00825721" w:rsidRPr="00FC6EF8" w:rsidRDefault="00825721" w:rsidP="00A8227C">
            <w:pPr>
              <w:jc w:val="both"/>
            </w:pPr>
            <w:r w:rsidRPr="00FC6EF8">
              <w:rPr>
                <w:b/>
                <w:sz w:val="22"/>
                <w:szCs w:val="22"/>
              </w:rPr>
              <w:t>МП</w:t>
            </w:r>
          </w:p>
        </w:tc>
        <w:tc>
          <w:tcPr>
            <w:tcW w:w="4582" w:type="dxa"/>
            <w:tcBorders>
              <w:bottom w:val="single" w:sz="4" w:space="0" w:color="auto"/>
            </w:tcBorders>
          </w:tcPr>
          <w:p w:rsidR="00825721" w:rsidRPr="00FC6EF8" w:rsidRDefault="00825721" w:rsidP="00A8227C">
            <w:pPr>
              <w:jc w:val="both"/>
              <w:rPr>
                <w:b/>
                <w:snapToGrid w:val="0"/>
              </w:rPr>
            </w:pPr>
            <w:r w:rsidRPr="00FC6EF8">
              <w:rPr>
                <w:b/>
                <w:caps/>
                <w:sz w:val="22"/>
                <w:szCs w:val="22"/>
              </w:rPr>
              <w:t>Д</w:t>
            </w:r>
            <w:r w:rsidRPr="00FC6EF8">
              <w:rPr>
                <w:b/>
                <w:snapToGrid w:val="0"/>
                <w:sz w:val="22"/>
                <w:szCs w:val="22"/>
              </w:rPr>
              <w:t xml:space="preserve">иректор </w:t>
            </w:r>
          </w:p>
          <w:p w:rsidR="00825721" w:rsidRPr="00FC6EF8" w:rsidRDefault="00825721" w:rsidP="00A8227C">
            <w:pPr>
              <w:jc w:val="both"/>
              <w:rPr>
                <w:b/>
                <w:snapToGrid w:val="0"/>
              </w:rPr>
            </w:pPr>
          </w:p>
          <w:p w:rsidR="00825721" w:rsidRPr="00FC6EF8" w:rsidRDefault="00825721" w:rsidP="00A8227C">
            <w:pPr>
              <w:jc w:val="both"/>
              <w:rPr>
                <w:b/>
                <w:bCs/>
              </w:rPr>
            </w:pPr>
            <w:r w:rsidRPr="00FC6EF8">
              <w:rPr>
                <w:b/>
                <w:snapToGrid w:val="0"/>
                <w:sz w:val="22"/>
                <w:szCs w:val="22"/>
              </w:rPr>
              <w:t>____________________ _______________</w:t>
            </w:r>
          </w:p>
          <w:p w:rsidR="00825721" w:rsidRPr="00FC6EF8" w:rsidRDefault="00825721" w:rsidP="00A8227C">
            <w:pPr>
              <w:jc w:val="both"/>
              <w:rPr>
                <w:b/>
              </w:rPr>
            </w:pPr>
            <w:r w:rsidRPr="00FC6EF8">
              <w:rPr>
                <w:b/>
                <w:bCs/>
                <w:sz w:val="22"/>
                <w:szCs w:val="22"/>
              </w:rPr>
              <w:t>МП</w:t>
            </w:r>
          </w:p>
        </w:tc>
      </w:tr>
    </w:tbl>
    <w:p w:rsidR="00825721" w:rsidRPr="004738C1" w:rsidRDefault="00825721" w:rsidP="00AF43E7">
      <w:pPr>
        <w:jc w:val="both"/>
        <w:rPr>
          <w:bCs/>
          <w:color w:val="000000"/>
          <w:sz w:val="22"/>
          <w:szCs w:val="22"/>
        </w:rPr>
      </w:pPr>
    </w:p>
    <w:sectPr w:rsidR="00825721" w:rsidRPr="004738C1" w:rsidSect="00C62B6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Segoe UI">
    <w:altName w:val="Calibri"/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C207F"/>
    <w:multiLevelType w:val="multilevel"/>
    <w:tmpl w:val="421CA74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b w:val="0"/>
      </w:rPr>
    </w:lvl>
    <w:lvl w:ilvl="4">
      <w:start w:val="1"/>
      <w:numFmt w:val="bullet"/>
      <w:lvlText w:val=""/>
      <w:lvlJc w:val="left"/>
      <w:pPr>
        <w:tabs>
          <w:tab w:val="num" w:pos="4269"/>
        </w:tabs>
        <w:ind w:left="4269" w:hanging="1008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615D9D"/>
    <w:multiLevelType w:val="multilevel"/>
    <w:tmpl w:val="313659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FAA3149"/>
    <w:multiLevelType w:val="hybridMultilevel"/>
    <w:tmpl w:val="1B469DEC"/>
    <w:lvl w:ilvl="0" w:tplc="041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">
    <w:nsid w:val="2E273CFD"/>
    <w:multiLevelType w:val="hybridMultilevel"/>
    <w:tmpl w:val="F8BCC8E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36CC6D42"/>
    <w:multiLevelType w:val="multilevel"/>
    <w:tmpl w:val="3E7EB294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128" w:hanging="48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201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66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7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3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32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97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24" w:hanging="1440"/>
      </w:pPr>
      <w:rPr>
        <w:rFonts w:cs="Times New Roman" w:hint="default"/>
      </w:rPr>
    </w:lvl>
  </w:abstractNum>
  <w:abstractNum w:abstractNumId="5">
    <w:nsid w:val="3F7478AF"/>
    <w:multiLevelType w:val="hybridMultilevel"/>
    <w:tmpl w:val="6A48C43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22D0159"/>
    <w:multiLevelType w:val="multilevel"/>
    <w:tmpl w:val="B302D4F8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1488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297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410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559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67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820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933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0464" w:hanging="1440"/>
      </w:pPr>
      <w:rPr>
        <w:rFonts w:cs="Times New Roman" w:hint="default"/>
        <w:b w:val="0"/>
      </w:rPr>
    </w:lvl>
  </w:abstractNum>
  <w:abstractNum w:abstractNumId="7">
    <w:nsid w:val="43717859"/>
    <w:multiLevelType w:val="multilevel"/>
    <w:tmpl w:val="A15E30DE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128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01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66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7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3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32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97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24" w:hanging="1440"/>
      </w:pPr>
      <w:rPr>
        <w:rFonts w:cs="Times New Roman" w:hint="default"/>
      </w:rPr>
    </w:lvl>
  </w:abstractNum>
  <w:abstractNum w:abstractNumId="8">
    <w:nsid w:val="48663C8A"/>
    <w:multiLevelType w:val="multilevel"/>
    <w:tmpl w:val="47D4FD00"/>
    <w:lvl w:ilvl="0">
      <w:start w:val="1"/>
      <w:numFmt w:val="decimal"/>
      <w:pStyle w:val="1"/>
      <w:lvlText w:val="%1"/>
      <w:lvlJc w:val="left"/>
      <w:pPr>
        <w:ind w:left="3268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9">
    <w:nsid w:val="49713F46"/>
    <w:multiLevelType w:val="hybridMultilevel"/>
    <w:tmpl w:val="2C868DE6"/>
    <w:lvl w:ilvl="0" w:tplc="04190017">
      <w:start w:val="1"/>
      <w:numFmt w:val="lowerLetter"/>
      <w:lvlText w:val="%1)"/>
      <w:lvlJc w:val="left"/>
      <w:pPr>
        <w:ind w:left="792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2" w:tplc="46FC9E26">
      <w:start w:val="30"/>
      <w:numFmt w:val="decimal"/>
      <w:lvlText w:val="%3"/>
      <w:lvlJc w:val="left"/>
      <w:pPr>
        <w:ind w:left="2412" w:hanging="36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ind w:left="295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  <w:rPr>
        <w:rFonts w:cs="Times New Roman"/>
      </w:rPr>
    </w:lvl>
  </w:abstractNum>
  <w:abstractNum w:abstractNumId="10">
    <w:nsid w:val="49DD7232"/>
    <w:multiLevelType w:val="multilevel"/>
    <w:tmpl w:val="421CA74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b w:val="0"/>
      </w:rPr>
    </w:lvl>
    <w:lvl w:ilvl="4">
      <w:start w:val="1"/>
      <w:numFmt w:val="bullet"/>
      <w:lvlText w:val=""/>
      <w:lvlJc w:val="left"/>
      <w:pPr>
        <w:tabs>
          <w:tab w:val="num" w:pos="4269"/>
        </w:tabs>
        <w:ind w:left="4269" w:hanging="1008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>
    <w:nsid w:val="4E351E68"/>
    <w:multiLevelType w:val="multilevel"/>
    <w:tmpl w:val="0AD29C7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5058782B"/>
    <w:multiLevelType w:val="hybridMultilevel"/>
    <w:tmpl w:val="A9D4C504"/>
    <w:lvl w:ilvl="0" w:tplc="04190017">
      <w:start w:val="1"/>
      <w:numFmt w:val="lowerLetter"/>
      <w:lvlText w:val="%1)"/>
      <w:lvlJc w:val="left"/>
      <w:pPr>
        <w:ind w:left="792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2" w:tplc="46FC9E26">
      <w:start w:val="30"/>
      <w:numFmt w:val="decimal"/>
      <w:lvlText w:val="%3"/>
      <w:lvlJc w:val="left"/>
      <w:pPr>
        <w:ind w:left="2412" w:hanging="36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ind w:left="2952" w:hanging="360"/>
      </w:pPr>
      <w:rPr>
        <w:rFonts w:cs="Times New Roman"/>
      </w:rPr>
    </w:lvl>
    <w:lvl w:ilvl="4" w:tplc="0419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  <w:rPr>
        <w:rFonts w:cs="Times New Roman"/>
      </w:rPr>
    </w:lvl>
  </w:abstractNum>
  <w:abstractNum w:abstractNumId="13">
    <w:nsid w:val="5CB25825"/>
    <w:multiLevelType w:val="hybridMultilevel"/>
    <w:tmpl w:val="85BCF4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2466B38"/>
    <w:multiLevelType w:val="multilevel"/>
    <w:tmpl w:val="45F68026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8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97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10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59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7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20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33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464" w:hanging="1440"/>
      </w:pPr>
      <w:rPr>
        <w:rFonts w:cs="Times New Roman" w:hint="default"/>
      </w:rPr>
    </w:lvl>
  </w:abstractNum>
  <w:abstractNum w:abstractNumId="15">
    <w:nsid w:val="74913899"/>
    <w:multiLevelType w:val="hybridMultilevel"/>
    <w:tmpl w:val="1AC0C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1E1EF6"/>
    <w:multiLevelType w:val="hybridMultilevel"/>
    <w:tmpl w:val="27844F18"/>
    <w:lvl w:ilvl="0" w:tplc="851E3E6C">
      <w:start w:val="2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90C124A"/>
    <w:multiLevelType w:val="hybridMultilevel"/>
    <w:tmpl w:val="C670458E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79A80177"/>
    <w:multiLevelType w:val="multilevel"/>
    <w:tmpl w:val="B4BC3A20"/>
    <w:lvl w:ilvl="0">
      <w:start w:val="7"/>
      <w:numFmt w:val="decimal"/>
      <w:lvlText w:val="%1."/>
      <w:lvlJc w:val="left"/>
      <w:pPr>
        <w:ind w:left="362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21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398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981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434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34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70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70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701" w:hanging="1440"/>
      </w:pPr>
      <w:rPr>
        <w:rFonts w:cs="Times New Roman" w:hint="default"/>
      </w:rPr>
    </w:lvl>
  </w:abstractNum>
  <w:abstractNum w:abstractNumId="19">
    <w:nsid w:val="7C1E676C"/>
    <w:multiLevelType w:val="hybridMultilevel"/>
    <w:tmpl w:val="9D1224FE"/>
    <w:lvl w:ilvl="0" w:tplc="2000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3"/>
  </w:num>
  <w:num w:numId="3">
    <w:abstractNumId w:val="17"/>
  </w:num>
  <w:num w:numId="4">
    <w:abstractNumId w:val="9"/>
  </w:num>
  <w:num w:numId="5">
    <w:abstractNumId w:val="5"/>
  </w:num>
  <w:num w:numId="6">
    <w:abstractNumId w:val="15"/>
  </w:num>
  <w:num w:numId="7">
    <w:abstractNumId w:val="2"/>
  </w:num>
  <w:num w:numId="8">
    <w:abstractNumId w:val="12"/>
  </w:num>
  <w:num w:numId="9">
    <w:abstractNumId w:val="1"/>
  </w:num>
  <w:num w:numId="10">
    <w:abstractNumId w:val="11"/>
  </w:num>
  <w:num w:numId="11">
    <w:abstractNumId w:val="18"/>
  </w:num>
  <w:num w:numId="12">
    <w:abstractNumId w:val="10"/>
  </w:num>
  <w:num w:numId="13">
    <w:abstractNumId w:val="8"/>
  </w:num>
  <w:num w:numId="14">
    <w:abstractNumId w:val="3"/>
  </w:num>
  <w:num w:numId="15">
    <w:abstractNumId w:val="4"/>
  </w:num>
  <w:num w:numId="16">
    <w:abstractNumId w:val="14"/>
  </w:num>
  <w:num w:numId="17">
    <w:abstractNumId w:val="7"/>
  </w:num>
  <w:num w:numId="18">
    <w:abstractNumId w:val="16"/>
  </w:num>
  <w:num w:numId="19">
    <w:abstractNumId w:val="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2B6"/>
    <w:rsid w:val="00016372"/>
    <w:rsid w:val="00026264"/>
    <w:rsid w:val="00033D76"/>
    <w:rsid w:val="00045794"/>
    <w:rsid w:val="00051FC9"/>
    <w:rsid w:val="000754D4"/>
    <w:rsid w:val="000769DE"/>
    <w:rsid w:val="00086B15"/>
    <w:rsid w:val="00091175"/>
    <w:rsid w:val="000942BA"/>
    <w:rsid w:val="000B23EA"/>
    <w:rsid w:val="000D13F9"/>
    <w:rsid w:val="000F0163"/>
    <w:rsid w:val="00103D02"/>
    <w:rsid w:val="001058E6"/>
    <w:rsid w:val="00106266"/>
    <w:rsid w:val="001112FC"/>
    <w:rsid w:val="001327F4"/>
    <w:rsid w:val="00155D67"/>
    <w:rsid w:val="00166F44"/>
    <w:rsid w:val="00193B1B"/>
    <w:rsid w:val="001A50A5"/>
    <w:rsid w:val="00202C85"/>
    <w:rsid w:val="002135FB"/>
    <w:rsid w:val="00214288"/>
    <w:rsid w:val="00217E0C"/>
    <w:rsid w:val="00227345"/>
    <w:rsid w:val="00243194"/>
    <w:rsid w:val="00246854"/>
    <w:rsid w:val="00250F6C"/>
    <w:rsid w:val="00251B2B"/>
    <w:rsid w:val="002532B6"/>
    <w:rsid w:val="00255567"/>
    <w:rsid w:val="0026522A"/>
    <w:rsid w:val="00272906"/>
    <w:rsid w:val="0029335C"/>
    <w:rsid w:val="00295BE3"/>
    <w:rsid w:val="002A18C6"/>
    <w:rsid w:val="002B3F04"/>
    <w:rsid w:val="002B4B43"/>
    <w:rsid w:val="002D4742"/>
    <w:rsid w:val="002D7D43"/>
    <w:rsid w:val="002E5347"/>
    <w:rsid w:val="002F6756"/>
    <w:rsid w:val="0031731D"/>
    <w:rsid w:val="003256B1"/>
    <w:rsid w:val="00354AB5"/>
    <w:rsid w:val="00361CD9"/>
    <w:rsid w:val="00364728"/>
    <w:rsid w:val="0037030E"/>
    <w:rsid w:val="0039276E"/>
    <w:rsid w:val="003B36D5"/>
    <w:rsid w:val="003D16EF"/>
    <w:rsid w:val="003F20C2"/>
    <w:rsid w:val="00411870"/>
    <w:rsid w:val="00422FD5"/>
    <w:rsid w:val="004477A0"/>
    <w:rsid w:val="004738C1"/>
    <w:rsid w:val="00487479"/>
    <w:rsid w:val="00491658"/>
    <w:rsid w:val="00493A62"/>
    <w:rsid w:val="004C5B23"/>
    <w:rsid w:val="004D2342"/>
    <w:rsid w:val="004D3343"/>
    <w:rsid w:val="004D4BB0"/>
    <w:rsid w:val="004E234A"/>
    <w:rsid w:val="004E7DAB"/>
    <w:rsid w:val="004F4924"/>
    <w:rsid w:val="004F7719"/>
    <w:rsid w:val="00534D86"/>
    <w:rsid w:val="005545D8"/>
    <w:rsid w:val="00596B7A"/>
    <w:rsid w:val="005A2C2B"/>
    <w:rsid w:val="005C53C9"/>
    <w:rsid w:val="005D0EE1"/>
    <w:rsid w:val="005D6A45"/>
    <w:rsid w:val="0062551A"/>
    <w:rsid w:val="00647C91"/>
    <w:rsid w:val="00672D3B"/>
    <w:rsid w:val="00692CF4"/>
    <w:rsid w:val="006A7EEC"/>
    <w:rsid w:val="006D011A"/>
    <w:rsid w:val="006D67E4"/>
    <w:rsid w:val="006E1295"/>
    <w:rsid w:val="006E491A"/>
    <w:rsid w:val="00711854"/>
    <w:rsid w:val="00745F67"/>
    <w:rsid w:val="007564B4"/>
    <w:rsid w:val="00760532"/>
    <w:rsid w:val="007625E0"/>
    <w:rsid w:val="0077503A"/>
    <w:rsid w:val="007A556E"/>
    <w:rsid w:val="007B2B2B"/>
    <w:rsid w:val="007C55F9"/>
    <w:rsid w:val="007D40D9"/>
    <w:rsid w:val="007E16A7"/>
    <w:rsid w:val="007E57A4"/>
    <w:rsid w:val="008151B4"/>
    <w:rsid w:val="00821062"/>
    <w:rsid w:val="00825721"/>
    <w:rsid w:val="00830159"/>
    <w:rsid w:val="008326C8"/>
    <w:rsid w:val="0083557F"/>
    <w:rsid w:val="00857726"/>
    <w:rsid w:val="00877311"/>
    <w:rsid w:val="00882BD2"/>
    <w:rsid w:val="00891221"/>
    <w:rsid w:val="008A7B05"/>
    <w:rsid w:val="008B1D74"/>
    <w:rsid w:val="008C064A"/>
    <w:rsid w:val="008C177E"/>
    <w:rsid w:val="008D7F45"/>
    <w:rsid w:val="008E7AD5"/>
    <w:rsid w:val="00917510"/>
    <w:rsid w:val="009631C3"/>
    <w:rsid w:val="0098247C"/>
    <w:rsid w:val="00990DA7"/>
    <w:rsid w:val="009B0417"/>
    <w:rsid w:val="009B1FD6"/>
    <w:rsid w:val="009C28A0"/>
    <w:rsid w:val="00A368C3"/>
    <w:rsid w:val="00A37B2C"/>
    <w:rsid w:val="00A81F37"/>
    <w:rsid w:val="00A8227C"/>
    <w:rsid w:val="00A868BE"/>
    <w:rsid w:val="00A923C8"/>
    <w:rsid w:val="00AB5C11"/>
    <w:rsid w:val="00AD0D09"/>
    <w:rsid w:val="00AE104A"/>
    <w:rsid w:val="00AF43E7"/>
    <w:rsid w:val="00B5176B"/>
    <w:rsid w:val="00B665C4"/>
    <w:rsid w:val="00B831CF"/>
    <w:rsid w:val="00BE715C"/>
    <w:rsid w:val="00C129C3"/>
    <w:rsid w:val="00C16F0D"/>
    <w:rsid w:val="00C24EFA"/>
    <w:rsid w:val="00C3361A"/>
    <w:rsid w:val="00C51B5C"/>
    <w:rsid w:val="00C62B67"/>
    <w:rsid w:val="00C70A1D"/>
    <w:rsid w:val="00C72602"/>
    <w:rsid w:val="00C87564"/>
    <w:rsid w:val="00CA5163"/>
    <w:rsid w:val="00CE5B1D"/>
    <w:rsid w:val="00D30635"/>
    <w:rsid w:val="00D42B2F"/>
    <w:rsid w:val="00D64977"/>
    <w:rsid w:val="00D655B3"/>
    <w:rsid w:val="00D97C95"/>
    <w:rsid w:val="00DC73BA"/>
    <w:rsid w:val="00DD2EA1"/>
    <w:rsid w:val="00DD5C98"/>
    <w:rsid w:val="00E133ED"/>
    <w:rsid w:val="00E53194"/>
    <w:rsid w:val="00E54895"/>
    <w:rsid w:val="00E83F0C"/>
    <w:rsid w:val="00EA71E9"/>
    <w:rsid w:val="00EB41B6"/>
    <w:rsid w:val="00EB5FD7"/>
    <w:rsid w:val="00ED15BF"/>
    <w:rsid w:val="00ED2039"/>
    <w:rsid w:val="00EE14F7"/>
    <w:rsid w:val="00F057C7"/>
    <w:rsid w:val="00F11FE4"/>
    <w:rsid w:val="00F3240C"/>
    <w:rsid w:val="00F364B2"/>
    <w:rsid w:val="00F7069B"/>
    <w:rsid w:val="00F76E7D"/>
    <w:rsid w:val="00F808BA"/>
    <w:rsid w:val="00FB1B3F"/>
    <w:rsid w:val="00FB6933"/>
    <w:rsid w:val="00FB7451"/>
    <w:rsid w:val="00FC23B3"/>
    <w:rsid w:val="00FC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5D0EE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6E7D"/>
    <w:pPr>
      <w:keepNext/>
      <w:keepLines/>
      <w:numPr>
        <w:numId w:val="13"/>
      </w:numPr>
      <w:spacing w:before="240" w:line="259" w:lineRule="auto"/>
      <w:ind w:left="432"/>
      <w:outlineLvl w:val="0"/>
    </w:pPr>
    <w:rPr>
      <w:b/>
      <w:sz w:val="28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F76E7D"/>
    <w:pPr>
      <w:keepNext/>
      <w:keepLines/>
      <w:numPr>
        <w:ilvl w:val="1"/>
        <w:numId w:val="13"/>
      </w:numPr>
      <w:spacing w:before="40" w:line="259" w:lineRule="auto"/>
      <w:outlineLvl w:val="1"/>
    </w:pPr>
    <w:rPr>
      <w:b/>
      <w:szCs w:val="26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F76E7D"/>
    <w:pPr>
      <w:keepNext/>
      <w:keepLines/>
      <w:numPr>
        <w:ilvl w:val="2"/>
        <w:numId w:val="13"/>
      </w:numPr>
      <w:spacing w:before="40" w:line="259" w:lineRule="auto"/>
      <w:outlineLvl w:val="2"/>
    </w:pPr>
    <w:rPr>
      <w:b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F76E7D"/>
    <w:pPr>
      <w:keepNext/>
      <w:keepLines/>
      <w:numPr>
        <w:ilvl w:val="3"/>
        <w:numId w:val="13"/>
      </w:numPr>
      <w:spacing w:before="40" w:line="259" w:lineRule="auto"/>
      <w:outlineLvl w:val="3"/>
    </w:pPr>
    <w:rPr>
      <w:rFonts w:ascii="Calibri Light" w:hAnsi="Calibri Light"/>
      <w:i/>
      <w:iCs/>
      <w:color w:val="2F5496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F76E7D"/>
    <w:pPr>
      <w:keepNext/>
      <w:keepLines/>
      <w:numPr>
        <w:ilvl w:val="4"/>
        <w:numId w:val="13"/>
      </w:numPr>
      <w:spacing w:before="40" w:line="259" w:lineRule="auto"/>
      <w:outlineLvl w:val="4"/>
    </w:pPr>
    <w:rPr>
      <w:rFonts w:ascii="Calibri Light" w:hAnsi="Calibri Light"/>
      <w:color w:val="2F5496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F76E7D"/>
    <w:pPr>
      <w:keepNext/>
      <w:keepLines/>
      <w:numPr>
        <w:ilvl w:val="5"/>
        <w:numId w:val="13"/>
      </w:numPr>
      <w:spacing w:before="40" w:line="259" w:lineRule="auto"/>
      <w:outlineLvl w:val="5"/>
    </w:pPr>
    <w:rPr>
      <w:rFonts w:ascii="Calibri Light" w:hAnsi="Calibri Light"/>
      <w:color w:val="1F3763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F76E7D"/>
    <w:pPr>
      <w:keepNext/>
      <w:keepLines/>
      <w:numPr>
        <w:ilvl w:val="6"/>
        <w:numId w:val="13"/>
      </w:numPr>
      <w:spacing w:before="40" w:line="259" w:lineRule="auto"/>
      <w:outlineLvl w:val="6"/>
    </w:pPr>
    <w:rPr>
      <w:rFonts w:ascii="Calibri Light" w:hAnsi="Calibri Light"/>
      <w:i/>
      <w:iCs/>
      <w:color w:val="1F3763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F76E7D"/>
    <w:pPr>
      <w:keepNext/>
      <w:keepLines/>
      <w:numPr>
        <w:ilvl w:val="7"/>
        <w:numId w:val="13"/>
      </w:numPr>
      <w:spacing w:before="40" w:line="259" w:lineRule="auto"/>
      <w:outlineLvl w:val="7"/>
    </w:pPr>
    <w:rPr>
      <w:rFonts w:ascii="Calibri Light" w:hAnsi="Calibri Light"/>
      <w:color w:val="272727"/>
      <w:sz w:val="21"/>
      <w:szCs w:val="21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F76E7D"/>
    <w:pPr>
      <w:keepNext/>
      <w:keepLines/>
      <w:numPr>
        <w:ilvl w:val="8"/>
        <w:numId w:val="13"/>
      </w:numPr>
      <w:spacing w:before="40" w:line="259" w:lineRule="auto"/>
      <w:outlineLvl w:val="8"/>
    </w:pPr>
    <w:rPr>
      <w:rFonts w:ascii="Calibri Light" w:hAnsi="Calibri Light"/>
      <w:i/>
      <w:iCs/>
      <w:color w:val="272727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6E7D"/>
    <w:rPr>
      <w:rFonts w:ascii="Times New Roman" w:hAnsi="Times New Roman" w:cs="Times New Roman"/>
      <w:b/>
      <w:sz w:val="32"/>
      <w:szCs w:val="32"/>
      <w:lang w:val="ru-RU"/>
    </w:rPr>
  </w:style>
  <w:style w:type="character" w:customStyle="1" w:styleId="20">
    <w:name w:val="Заголовок 2 Знак"/>
    <w:basedOn w:val="a0"/>
    <w:link w:val="2"/>
    <w:uiPriority w:val="99"/>
    <w:locked/>
    <w:rsid w:val="00F76E7D"/>
    <w:rPr>
      <w:rFonts w:ascii="Times New Roman" w:hAnsi="Times New Roman" w:cs="Times New Roman"/>
      <w:b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9"/>
    <w:locked/>
    <w:rsid w:val="00F76E7D"/>
    <w:rPr>
      <w:rFonts w:ascii="Times New Roman" w:hAnsi="Times New Roman" w:cs="Times New Roman"/>
      <w:b/>
      <w:sz w:val="24"/>
      <w:szCs w:val="24"/>
      <w:lang w:val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F76E7D"/>
    <w:rPr>
      <w:rFonts w:ascii="Calibri Light" w:hAnsi="Calibri Light" w:cs="Times New Roman"/>
      <w:i/>
      <w:iCs/>
      <w:color w:val="2F5496"/>
      <w:lang w:val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F76E7D"/>
    <w:rPr>
      <w:rFonts w:ascii="Calibri Light" w:hAnsi="Calibri Light" w:cs="Times New Roman"/>
      <w:color w:val="2F5496"/>
      <w:lang w:val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F76E7D"/>
    <w:rPr>
      <w:rFonts w:ascii="Calibri Light" w:hAnsi="Calibri Light" w:cs="Times New Roman"/>
      <w:color w:val="1F3763"/>
      <w:lang w:val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F76E7D"/>
    <w:rPr>
      <w:rFonts w:ascii="Calibri Light" w:hAnsi="Calibri Light" w:cs="Times New Roman"/>
      <w:i/>
      <w:iCs/>
      <w:color w:val="1F3763"/>
      <w:lang w:val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F76E7D"/>
    <w:rPr>
      <w:rFonts w:ascii="Calibri Light" w:hAnsi="Calibri Light" w:cs="Times New Roman"/>
      <w:color w:val="272727"/>
      <w:sz w:val="21"/>
      <w:szCs w:val="21"/>
      <w:lang w:val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F76E7D"/>
    <w:rPr>
      <w:rFonts w:ascii="Calibri Light" w:hAnsi="Calibri Light" w:cs="Times New Roman"/>
      <w:i/>
      <w:iCs/>
      <w:color w:val="272727"/>
      <w:sz w:val="21"/>
      <w:szCs w:val="21"/>
      <w:lang w:val="ru-RU"/>
    </w:rPr>
  </w:style>
  <w:style w:type="table" w:styleId="a3">
    <w:name w:val="Table Grid"/>
    <w:basedOn w:val="a1"/>
    <w:uiPriority w:val="99"/>
    <w:rsid w:val="002532B6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2532B6"/>
    <w:pPr>
      <w:ind w:left="720"/>
      <w:contextualSpacing/>
    </w:pPr>
    <w:rPr>
      <w:sz w:val="20"/>
      <w:szCs w:val="20"/>
    </w:rPr>
  </w:style>
  <w:style w:type="character" w:styleId="a5">
    <w:name w:val="Strong"/>
    <w:basedOn w:val="a0"/>
    <w:uiPriority w:val="99"/>
    <w:qFormat/>
    <w:rsid w:val="002532B6"/>
    <w:rPr>
      <w:rFonts w:cs="Times New Roman"/>
      <w:b/>
    </w:rPr>
  </w:style>
  <w:style w:type="paragraph" w:customStyle="1" w:styleId="a6">
    <w:name w:val="Абзац"/>
    <w:basedOn w:val="a"/>
    <w:link w:val="a7"/>
    <w:uiPriority w:val="99"/>
    <w:rsid w:val="002532B6"/>
    <w:pPr>
      <w:spacing w:before="60" w:after="60"/>
      <w:jc w:val="both"/>
    </w:pPr>
    <w:rPr>
      <w:rFonts w:eastAsia="Calibri"/>
      <w:sz w:val="20"/>
      <w:szCs w:val="20"/>
    </w:rPr>
  </w:style>
  <w:style w:type="character" w:customStyle="1" w:styleId="a7">
    <w:name w:val="Абзац Знак"/>
    <w:link w:val="a6"/>
    <w:uiPriority w:val="99"/>
    <w:locked/>
    <w:rsid w:val="002532B6"/>
    <w:rPr>
      <w:rFonts w:ascii="Times New Roman" w:hAnsi="Times New Roman"/>
      <w:sz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rsid w:val="00EE14F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E14F7"/>
    <w:rPr>
      <w:rFonts w:ascii="Segoe UI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rsid w:val="00711854"/>
    <w:rPr>
      <w:rFonts w:cs="Times New Roman"/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711854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711854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71185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locked/>
    <w:rsid w:val="00711854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">
    <w:name w:val="Hyperlink"/>
    <w:basedOn w:val="a0"/>
    <w:uiPriority w:val="99"/>
    <w:semiHidden/>
    <w:rsid w:val="00990DA7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1058E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5D0EE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6E7D"/>
    <w:pPr>
      <w:keepNext/>
      <w:keepLines/>
      <w:numPr>
        <w:numId w:val="13"/>
      </w:numPr>
      <w:spacing w:before="240" w:line="259" w:lineRule="auto"/>
      <w:ind w:left="432"/>
      <w:outlineLvl w:val="0"/>
    </w:pPr>
    <w:rPr>
      <w:b/>
      <w:sz w:val="28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F76E7D"/>
    <w:pPr>
      <w:keepNext/>
      <w:keepLines/>
      <w:numPr>
        <w:ilvl w:val="1"/>
        <w:numId w:val="13"/>
      </w:numPr>
      <w:spacing w:before="40" w:line="259" w:lineRule="auto"/>
      <w:outlineLvl w:val="1"/>
    </w:pPr>
    <w:rPr>
      <w:b/>
      <w:szCs w:val="26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F76E7D"/>
    <w:pPr>
      <w:keepNext/>
      <w:keepLines/>
      <w:numPr>
        <w:ilvl w:val="2"/>
        <w:numId w:val="13"/>
      </w:numPr>
      <w:spacing w:before="40" w:line="259" w:lineRule="auto"/>
      <w:outlineLvl w:val="2"/>
    </w:pPr>
    <w:rPr>
      <w:b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F76E7D"/>
    <w:pPr>
      <w:keepNext/>
      <w:keepLines/>
      <w:numPr>
        <w:ilvl w:val="3"/>
        <w:numId w:val="13"/>
      </w:numPr>
      <w:spacing w:before="40" w:line="259" w:lineRule="auto"/>
      <w:outlineLvl w:val="3"/>
    </w:pPr>
    <w:rPr>
      <w:rFonts w:ascii="Calibri Light" w:hAnsi="Calibri Light"/>
      <w:i/>
      <w:iCs/>
      <w:color w:val="2F5496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F76E7D"/>
    <w:pPr>
      <w:keepNext/>
      <w:keepLines/>
      <w:numPr>
        <w:ilvl w:val="4"/>
        <w:numId w:val="13"/>
      </w:numPr>
      <w:spacing w:before="40" w:line="259" w:lineRule="auto"/>
      <w:outlineLvl w:val="4"/>
    </w:pPr>
    <w:rPr>
      <w:rFonts w:ascii="Calibri Light" w:hAnsi="Calibri Light"/>
      <w:color w:val="2F5496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F76E7D"/>
    <w:pPr>
      <w:keepNext/>
      <w:keepLines/>
      <w:numPr>
        <w:ilvl w:val="5"/>
        <w:numId w:val="13"/>
      </w:numPr>
      <w:spacing w:before="40" w:line="259" w:lineRule="auto"/>
      <w:outlineLvl w:val="5"/>
    </w:pPr>
    <w:rPr>
      <w:rFonts w:ascii="Calibri Light" w:hAnsi="Calibri Light"/>
      <w:color w:val="1F3763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F76E7D"/>
    <w:pPr>
      <w:keepNext/>
      <w:keepLines/>
      <w:numPr>
        <w:ilvl w:val="6"/>
        <w:numId w:val="13"/>
      </w:numPr>
      <w:spacing w:before="40" w:line="259" w:lineRule="auto"/>
      <w:outlineLvl w:val="6"/>
    </w:pPr>
    <w:rPr>
      <w:rFonts w:ascii="Calibri Light" w:hAnsi="Calibri Light"/>
      <w:i/>
      <w:iCs/>
      <w:color w:val="1F3763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F76E7D"/>
    <w:pPr>
      <w:keepNext/>
      <w:keepLines/>
      <w:numPr>
        <w:ilvl w:val="7"/>
        <w:numId w:val="13"/>
      </w:numPr>
      <w:spacing w:before="40" w:line="259" w:lineRule="auto"/>
      <w:outlineLvl w:val="7"/>
    </w:pPr>
    <w:rPr>
      <w:rFonts w:ascii="Calibri Light" w:hAnsi="Calibri Light"/>
      <w:color w:val="272727"/>
      <w:sz w:val="21"/>
      <w:szCs w:val="21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F76E7D"/>
    <w:pPr>
      <w:keepNext/>
      <w:keepLines/>
      <w:numPr>
        <w:ilvl w:val="8"/>
        <w:numId w:val="13"/>
      </w:numPr>
      <w:spacing w:before="40" w:line="259" w:lineRule="auto"/>
      <w:outlineLvl w:val="8"/>
    </w:pPr>
    <w:rPr>
      <w:rFonts w:ascii="Calibri Light" w:hAnsi="Calibri Light"/>
      <w:i/>
      <w:iCs/>
      <w:color w:val="272727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6E7D"/>
    <w:rPr>
      <w:rFonts w:ascii="Times New Roman" w:hAnsi="Times New Roman" w:cs="Times New Roman"/>
      <w:b/>
      <w:sz w:val="32"/>
      <w:szCs w:val="32"/>
      <w:lang w:val="ru-RU"/>
    </w:rPr>
  </w:style>
  <w:style w:type="character" w:customStyle="1" w:styleId="20">
    <w:name w:val="Заголовок 2 Знак"/>
    <w:basedOn w:val="a0"/>
    <w:link w:val="2"/>
    <w:uiPriority w:val="99"/>
    <w:locked/>
    <w:rsid w:val="00F76E7D"/>
    <w:rPr>
      <w:rFonts w:ascii="Times New Roman" w:hAnsi="Times New Roman" w:cs="Times New Roman"/>
      <w:b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9"/>
    <w:locked/>
    <w:rsid w:val="00F76E7D"/>
    <w:rPr>
      <w:rFonts w:ascii="Times New Roman" w:hAnsi="Times New Roman" w:cs="Times New Roman"/>
      <w:b/>
      <w:sz w:val="24"/>
      <w:szCs w:val="24"/>
      <w:lang w:val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F76E7D"/>
    <w:rPr>
      <w:rFonts w:ascii="Calibri Light" w:hAnsi="Calibri Light" w:cs="Times New Roman"/>
      <w:i/>
      <w:iCs/>
      <w:color w:val="2F5496"/>
      <w:lang w:val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F76E7D"/>
    <w:rPr>
      <w:rFonts w:ascii="Calibri Light" w:hAnsi="Calibri Light" w:cs="Times New Roman"/>
      <w:color w:val="2F5496"/>
      <w:lang w:val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F76E7D"/>
    <w:rPr>
      <w:rFonts w:ascii="Calibri Light" w:hAnsi="Calibri Light" w:cs="Times New Roman"/>
      <w:color w:val="1F3763"/>
      <w:lang w:val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F76E7D"/>
    <w:rPr>
      <w:rFonts w:ascii="Calibri Light" w:hAnsi="Calibri Light" w:cs="Times New Roman"/>
      <w:i/>
      <w:iCs/>
      <w:color w:val="1F3763"/>
      <w:lang w:val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F76E7D"/>
    <w:rPr>
      <w:rFonts w:ascii="Calibri Light" w:hAnsi="Calibri Light" w:cs="Times New Roman"/>
      <w:color w:val="272727"/>
      <w:sz w:val="21"/>
      <w:szCs w:val="21"/>
      <w:lang w:val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F76E7D"/>
    <w:rPr>
      <w:rFonts w:ascii="Calibri Light" w:hAnsi="Calibri Light" w:cs="Times New Roman"/>
      <w:i/>
      <w:iCs/>
      <w:color w:val="272727"/>
      <w:sz w:val="21"/>
      <w:szCs w:val="21"/>
      <w:lang w:val="ru-RU"/>
    </w:rPr>
  </w:style>
  <w:style w:type="table" w:styleId="a3">
    <w:name w:val="Table Grid"/>
    <w:basedOn w:val="a1"/>
    <w:uiPriority w:val="99"/>
    <w:rsid w:val="002532B6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2532B6"/>
    <w:pPr>
      <w:ind w:left="720"/>
      <w:contextualSpacing/>
    </w:pPr>
    <w:rPr>
      <w:sz w:val="20"/>
      <w:szCs w:val="20"/>
    </w:rPr>
  </w:style>
  <w:style w:type="character" w:styleId="a5">
    <w:name w:val="Strong"/>
    <w:basedOn w:val="a0"/>
    <w:uiPriority w:val="99"/>
    <w:qFormat/>
    <w:rsid w:val="002532B6"/>
    <w:rPr>
      <w:rFonts w:cs="Times New Roman"/>
      <w:b/>
    </w:rPr>
  </w:style>
  <w:style w:type="paragraph" w:customStyle="1" w:styleId="a6">
    <w:name w:val="Абзац"/>
    <w:basedOn w:val="a"/>
    <w:link w:val="a7"/>
    <w:uiPriority w:val="99"/>
    <w:rsid w:val="002532B6"/>
    <w:pPr>
      <w:spacing w:before="60" w:after="60"/>
      <w:jc w:val="both"/>
    </w:pPr>
    <w:rPr>
      <w:rFonts w:eastAsia="Calibri"/>
      <w:sz w:val="20"/>
      <w:szCs w:val="20"/>
    </w:rPr>
  </w:style>
  <w:style w:type="character" w:customStyle="1" w:styleId="a7">
    <w:name w:val="Абзац Знак"/>
    <w:link w:val="a6"/>
    <w:uiPriority w:val="99"/>
    <w:locked/>
    <w:rsid w:val="002532B6"/>
    <w:rPr>
      <w:rFonts w:ascii="Times New Roman" w:hAnsi="Times New Roman"/>
      <w:sz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rsid w:val="00EE14F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E14F7"/>
    <w:rPr>
      <w:rFonts w:ascii="Segoe UI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rsid w:val="00711854"/>
    <w:rPr>
      <w:rFonts w:cs="Times New Roman"/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711854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711854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71185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locked/>
    <w:rsid w:val="00711854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">
    <w:name w:val="Hyperlink"/>
    <w:basedOn w:val="a0"/>
    <w:uiPriority w:val="99"/>
    <w:semiHidden/>
    <w:rsid w:val="00990DA7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1058E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160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0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.akhmetov@ecitygroup.kz,%20+7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r.akhmetov@ecitygroup.kz,%20+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iclist.ru/slovar/enciklopedicheskiy/s/sistema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1898</Words>
  <Characters>10819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Койшибаев Кемаль Баянгалиевич</dc:creator>
  <cp:keywords/>
  <dc:description/>
  <cp:lastModifiedBy>Лупик Сергей Анатольевич</cp:lastModifiedBy>
  <cp:revision>2</cp:revision>
  <cp:lastPrinted>2019-03-07T03:34:00Z</cp:lastPrinted>
  <dcterms:created xsi:type="dcterms:W3CDTF">2020-02-03T09:08:00Z</dcterms:created>
  <dcterms:modified xsi:type="dcterms:W3CDTF">2020-02-03T09:08:00Z</dcterms:modified>
</cp:coreProperties>
</file>